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46F4E4B" w14:textId="40DFAE8C" w:rsidR="006D01DB" w:rsidRDefault="006560ED" w:rsidP="006560ED">
      <w:pPr>
        <w:jc w:val="right"/>
        <w:rPr>
          <w:ins w:id="0" w:author="Maria Sults - JUSTDIGI" w:date="2025-07-11T09:30:00Z" w16du:dateUtc="2025-07-11T06:30:00Z"/>
          <w:lang w:val="et-EE"/>
        </w:rPr>
      </w:pPr>
      <w:r w:rsidRPr="004E46E1">
        <w:rPr>
          <w:lang w:val="et-EE"/>
        </w:rPr>
        <w:t>EELNÕU</w:t>
      </w:r>
    </w:p>
    <w:p w14:paraId="256795BF" w14:textId="7F73BBFD" w:rsidR="0045641D" w:rsidRPr="004E46E1" w:rsidRDefault="0045641D" w:rsidP="006560ED">
      <w:pPr>
        <w:jc w:val="right"/>
        <w:rPr>
          <w:lang w:val="et-EE"/>
        </w:rPr>
      </w:pPr>
      <w:ins w:id="1" w:author="Maria Sults - JUSTDIGI" w:date="2025-07-11T09:30:00Z" w16du:dateUtc="2025-07-11T06:30:00Z">
        <w:r>
          <w:rPr>
            <w:lang w:val="et-EE"/>
          </w:rPr>
          <w:t>KUUPÄEV</w:t>
        </w:r>
      </w:ins>
    </w:p>
    <w:p w14:paraId="3B0FF0A2" w14:textId="77777777" w:rsidR="00EE65F6" w:rsidRPr="004E46E1" w:rsidRDefault="00EE65F6" w:rsidP="00243981">
      <w:pPr>
        <w:jc w:val="right"/>
        <w:rPr>
          <w:lang w:val="et-EE"/>
        </w:rPr>
      </w:pPr>
    </w:p>
    <w:p w14:paraId="5786BAA2" w14:textId="33F7CD6F" w:rsidR="006560ED" w:rsidRPr="004E46E1" w:rsidRDefault="00A70267" w:rsidP="00EE4A28">
      <w:pPr>
        <w:jc w:val="center"/>
        <w:rPr>
          <w:b/>
          <w:sz w:val="32"/>
          <w:szCs w:val="32"/>
          <w:lang w:val="et-EE"/>
        </w:rPr>
      </w:pPr>
      <w:bookmarkStart w:id="2" w:name="_Hlk148104103"/>
      <w:r>
        <w:rPr>
          <w:b/>
          <w:sz w:val="32"/>
          <w:szCs w:val="32"/>
          <w:lang w:val="et-EE"/>
        </w:rPr>
        <w:t>Avaliku teabe</w:t>
      </w:r>
      <w:r w:rsidR="00683918" w:rsidRPr="004E46E1">
        <w:rPr>
          <w:b/>
          <w:sz w:val="32"/>
          <w:szCs w:val="32"/>
          <w:lang w:val="et-EE"/>
        </w:rPr>
        <w:t xml:space="preserve"> </w:t>
      </w:r>
      <w:r w:rsidR="00373B70" w:rsidRPr="004E46E1">
        <w:rPr>
          <w:b/>
          <w:sz w:val="32"/>
          <w:szCs w:val="32"/>
          <w:lang w:val="et-EE"/>
        </w:rPr>
        <w:t xml:space="preserve">seaduse </w:t>
      </w:r>
      <w:r w:rsidR="00BB3633">
        <w:rPr>
          <w:b/>
          <w:sz w:val="32"/>
          <w:szCs w:val="32"/>
          <w:lang w:val="et-EE"/>
        </w:rPr>
        <w:t>täiendamise</w:t>
      </w:r>
      <w:r w:rsidR="00BB3633" w:rsidRPr="004E46E1">
        <w:rPr>
          <w:b/>
          <w:sz w:val="32"/>
          <w:szCs w:val="32"/>
          <w:lang w:val="et-EE"/>
        </w:rPr>
        <w:t xml:space="preserve"> </w:t>
      </w:r>
      <w:r w:rsidR="006560ED" w:rsidRPr="004E46E1">
        <w:rPr>
          <w:b/>
          <w:sz w:val="32"/>
          <w:szCs w:val="32"/>
          <w:lang w:val="et-EE"/>
        </w:rPr>
        <w:t>seadus</w:t>
      </w:r>
    </w:p>
    <w:bookmarkEnd w:id="2"/>
    <w:p w14:paraId="70A3604A" w14:textId="53558F16" w:rsidR="006560ED" w:rsidRPr="004E46E1" w:rsidRDefault="006560ED" w:rsidP="001C31B9">
      <w:pPr>
        <w:jc w:val="both"/>
        <w:rPr>
          <w:lang w:val="et-EE"/>
        </w:rPr>
      </w:pPr>
    </w:p>
    <w:p w14:paraId="320813D8" w14:textId="145F1038" w:rsidR="001C31B9" w:rsidRPr="004E46E1" w:rsidRDefault="00435264" w:rsidP="001C31B9">
      <w:pPr>
        <w:jc w:val="both"/>
        <w:rPr>
          <w:lang w:val="et-EE"/>
        </w:rPr>
      </w:pPr>
      <w:r>
        <w:rPr>
          <w:lang w:val="et-EE"/>
        </w:rPr>
        <w:t xml:space="preserve">Avaliku teabe </w:t>
      </w:r>
      <w:r w:rsidR="001C31B9" w:rsidRPr="004E46E1">
        <w:rPr>
          <w:lang w:val="et-EE"/>
        </w:rPr>
        <w:t xml:space="preserve">seaduses tehakse järgmised </w:t>
      </w:r>
      <w:r w:rsidR="000D4C4A">
        <w:rPr>
          <w:lang w:val="et-EE"/>
        </w:rPr>
        <w:t>täiendused</w:t>
      </w:r>
      <w:r w:rsidR="001C31B9" w:rsidRPr="004E46E1">
        <w:rPr>
          <w:lang w:val="et-EE"/>
        </w:rPr>
        <w:t>:</w:t>
      </w:r>
    </w:p>
    <w:p w14:paraId="26F58788" w14:textId="345D27E6" w:rsidR="003E38E3" w:rsidRPr="004E46E1" w:rsidRDefault="003E38E3" w:rsidP="001C31B9">
      <w:pPr>
        <w:jc w:val="both"/>
        <w:rPr>
          <w:lang w:val="et-EE"/>
        </w:rPr>
      </w:pPr>
    </w:p>
    <w:p w14:paraId="57913648" w14:textId="3DCD8EEF" w:rsidR="00A70267" w:rsidRPr="00C239E6" w:rsidRDefault="003E38E3" w:rsidP="00435264">
      <w:pPr>
        <w:jc w:val="both"/>
        <w:rPr>
          <w:bCs/>
          <w:lang w:val="et-EE"/>
        </w:rPr>
      </w:pPr>
      <w:bookmarkStart w:id="3" w:name="_Hlk144365735"/>
      <w:r w:rsidRPr="004E46E1">
        <w:rPr>
          <w:b/>
          <w:bCs/>
          <w:lang w:val="et-EE"/>
        </w:rPr>
        <w:t>1</w:t>
      </w:r>
      <w:r w:rsidRPr="00C239E6">
        <w:rPr>
          <w:b/>
          <w:bCs/>
          <w:lang w:val="et-EE"/>
        </w:rPr>
        <w:t>)</w:t>
      </w:r>
      <w:r w:rsidR="00C6534D" w:rsidRPr="00CA3918">
        <w:rPr>
          <w:color w:val="FF0000"/>
          <w:lang w:val="et-EE"/>
        </w:rPr>
        <w:t xml:space="preserve"> </w:t>
      </w:r>
      <w:r w:rsidR="00C6534D" w:rsidRPr="00C239E6">
        <w:rPr>
          <w:bCs/>
          <w:lang w:val="et-EE"/>
        </w:rPr>
        <w:t>paragrahvi 32</w:t>
      </w:r>
      <w:r w:rsidR="00C6534D" w:rsidRPr="00C239E6">
        <w:rPr>
          <w:bCs/>
          <w:vertAlign w:val="superscript"/>
          <w:lang w:val="et-EE"/>
        </w:rPr>
        <w:t>1</w:t>
      </w:r>
      <w:r w:rsidR="00C6534D" w:rsidRPr="00C239E6">
        <w:rPr>
          <w:bCs/>
          <w:lang w:val="et-EE"/>
        </w:rPr>
        <w:t xml:space="preserve"> täiendatakse lõikega 6 järgmises sõnastuses</w:t>
      </w:r>
      <w:r w:rsidR="008E6198">
        <w:rPr>
          <w:bCs/>
          <w:lang w:val="et-EE"/>
        </w:rPr>
        <w:t>:</w:t>
      </w:r>
    </w:p>
    <w:p w14:paraId="511273F2" w14:textId="4DB3132D" w:rsidR="00C6534D" w:rsidRPr="00C239E6" w:rsidRDefault="00C6534D" w:rsidP="5B73828F">
      <w:pPr>
        <w:jc w:val="both"/>
      </w:pPr>
      <w:proofErr w:type="gramStart"/>
      <w:r w:rsidRPr="5B73828F">
        <w:t>„(</w:t>
      </w:r>
      <w:proofErr w:type="gramEnd"/>
      <w:r w:rsidRPr="5B73828F">
        <w:t xml:space="preserve">6) </w:t>
      </w:r>
      <w:proofErr w:type="spellStart"/>
      <w:r w:rsidRPr="5B73828F">
        <w:t>Eesti</w:t>
      </w:r>
      <w:proofErr w:type="spellEnd"/>
      <w:r w:rsidRPr="5B73828F">
        <w:t xml:space="preserve"> </w:t>
      </w:r>
      <w:proofErr w:type="spellStart"/>
      <w:r w:rsidRPr="5B73828F">
        <w:t>teabevärav</w:t>
      </w:r>
      <w:proofErr w:type="spellEnd"/>
      <w:r w:rsidRPr="5B73828F">
        <w:t xml:space="preserve"> </w:t>
      </w:r>
      <w:proofErr w:type="spellStart"/>
      <w:r w:rsidRPr="5B73828F">
        <w:t>täidab</w:t>
      </w:r>
      <w:proofErr w:type="spellEnd"/>
      <w:r w:rsidRPr="5B73828F">
        <w:t xml:space="preserve"> </w:t>
      </w:r>
      <w:proofErr w:type="spellStart"/>
      <w:r w:rsidRPr="5B73828F">
        <w:t>ühtse</w:t>
      </w:r>
      <w:proofErr w:type="spellEnd"/>
      <w:r w:rsidRPr="5B73828F">
        <w:t xml:space="preserve"> </w:t>
      </w:r>
      <w:proofErr w:type="spellStart"/>
      <w:r w:rsidRPr="5B73828F">
        <w:t>kontaktpunkti</w:t>
      </w:r>
      <w:proofErr w:type="spellEnd"/>
      <w:r w:rsidRPr="5B73828F">
        <w:t xml:space="preserve"> </w:t>
      </w:r>
      <w:proofErr w:type="spellStart"/>
      <w:r w:rsidRPr="5B73828F">
        <w:t>ülesandeid</w:t>
      </w:r>
      <w:proofErr w:type="spellEnd"/>
      <w:r w:rsidRPr="5B73828F">
        <w:t xml:space="preserve"> </w:t>
      </w:r>
      <w:bookmarkStart w:id="4" w:name="_Hlk180593828"/>
      <w:proofErr w:type="spellStart"/>
      <w:r w:rsidR="000275E9" w:rsidRPr="5B73828F">
        <w:t>Euroopa</w:t>
      </w:r>
      <w:proofErr w:type="spellEnd"/>
      <w:r w:rsidR="000275E9" w:rsidRPr="5B73828F">
        <w:t xml:space="preserve"> </w:t>
      </w:r>
      <w:proofErr w:type="spellStart"/>
      <w:r w:rsidR="000275E9" w:rsidRPr="5B73828F">
        <w:t>Parlamendi</w:t>
      </w:r>
      <w:proofErr w:type="spellEnd"/>
      <w:r w:rsidR="000275E9" w:rsidRPr="5B73828F">
        <w:t xml:space="preserve"> </w:t>
      </w:r>
      <w:proofErr w:type="spellStart"/>
      <w:r w:rsidR="000275E9" w:rsidRPr="5B73828F">
        <w:t>ja</w:t>
      </w:r>
      <w:proofErr w:type="spellEnd"/>
      <w:r w:rsidR="000275E9" w:rsidRPr="5B73828F">
        <w:t xml:space="preserve"> </w:t>
      </w:r>
      <w:proofErr w:type="spellStart"/>
      <w:r w:rsidR="006427E2" w:rsidRPr="5B73828F">
        <w:t>n</w:t>
      </w:r>
      <w:r w:rsidR="000275E9" w:rsidRPr="5B73828F">
        <w:t>õukogu</w:t>
      </w:r>
      <w:proofErr w:type="spellEnd"/>
      <w:r w:rsidR="000275E9" w:rsidRPr="5B73828F">
        <w:t xml:space="preserve"> </w:t>
      </w:r>
      <w:proofErr w:type="spellStart"/>
      <w:r w:rsidR="000275E9" w:rsidRPr="5B73828F">
        <w:t>määruse</w:t>
      </w:r>
      <w:proofErr w:type="spellEnd"/>
      <w:r w:rsidR="000275E9" w:rsidRPr="5B73828F">
        <w:t xml:space="preserve"> (EL) 2018/1724, </w:t>
      </w:r>
      <w:proofErr w:type="spellStart"/>
      <w:r w:rsidR="000275E9" w:rsidRPr="5B73828F">
        <w:t>millega</w:t>
      </w:r>
      <w:proofErr w:type="spellEnd"/>
      <w:r w:rsidR="000275E9" w:rsidRPr="5B73828F">
        <w:t xml:space="preserve"> </w:t>
      </w:r>
      <w:proofErr w:type="spellStart"/>
      <w:r w:rsidR="000275E9" w:rsidRPr="5B73828F">
        <w:t>luuakse</w:t>
      </w:r>
      <w:proofErr w:type="spellEnd"/>
      <w:r w:rsidR="000275E9" w:rsidRPr="5B73828F">
        <w:t xml:space="preserve"> </w:t>
      </w:r>
      <w:proofErr w:type="spellStart"/>
      <w:r w:rsidR="000275E9" w:rsidRPr="5B73828F">
        <w:t>ühtne</w:t>
      </w:r>
      <w:proofErr w:type="spellEnd"/>
      <w:r w:rsidR="000275E9" w:rsidRPr="5B73828F">
        <w:t xml:space="preserve"> </w:t>
      </w:r>
      <w:proofErr w:type="spellStart"/>
      <w:r w:rsidR="000275E9" w:rsidRPr="5B73828F">
        <w:t>digivärav</w:t>
      </w:r>
      <w:proofErr w:type="spellEnd"/>
      <w:r w:rsidR="000275E9" w:rsidRPr="5B73828F">
        <w:t xml:space="preserve"> </w:t>
      </w:r>
      <w:proofErr w:type="spellStart"/>
      <w:r w:rsidR="000275E9" w:rsidRPr="5B73828F">
        <w:t>teabele</w:t>
      </w:r>
      <w:proofErr w:type="spellEnd"/>
      <w:r w:rsidR="000275E9" w:rsidRPr="5B73828F">
        <w:t xml:space="preserve"> </w:t>
      </w:r>
      <w:proofErr w:type="spellStart"/>
      <w:r w:rsidR="000275E9" w:rsidRPr="5B73828F">
        <w:t>ja</w:t>
      </w:r>
      <w:proofErr w:type="spellEnd"/>
      <w:r w:rsidR="000275E9" w:rsidRPr="5B73828F">
        <w:t xml:space="preserve"> </w:t>
      </w:r>
      <w:proofErr w:type="spellStart"/>
      <w:r w:rsidR="000275E9" w:rsidRPr="5B73828F">
        <w:t>menetlustele</w:t>
      </w:r>
      <w:proofErr w:type="spellEnd"/>
      <w:r w:rsidR="000275E9" w:rsidRPr="5B73828F">
        <w:t xml:space="preserve"> </w:t>
      </w:r>
      <w:proofErr w:type="spellStart"/>
      <w:r w:rsidR="000275E9" w:rsidRPr="5B73828F">
        <w:t>ning</w:t>
      </w:r>
      <w:proofErr w:type="spellEnd"/>
      <w:r w:rsidR="000275E9" w:rsidRPr="5B73828F">
        <w:t xml:space="preserve"> </w:t>
      </w:r>
      <w:proofErr w:type="spellStart"/>
      <w:r w:rsidR="000275E9" w:rsidRPr="5B73828F">
        <w:t>abi</w:t>
      </w:r>
      <w:proofErr w:type="spellEnd"/>
      <w:r w:rsidR="000275E9" w:rsidRPr="5B73828F">
        <w:t xml:space="preserve">- </w:t>
      </w:r>
      <w:proofErr w:type="spellStart"/>
      <w:r w:rsidR="000275E9" w:rsidRPr="5B73828F">
        <w:t>ja</w:t>
      </w:r>
      <w:proofErr w:type="spellEnd"/>
      <w:r w:rsidR="000275E9" w:rsidRPr="5B73828F">
        <w:t xml:space="preserve"> </w:t>
      </w:r>
      <w:proofErr w:type="spellStart"/>
      <w:r w:rsidR="000275E9" w:rsidRPr="5B73828F">
        <w:t>probleemilahendamisteenustele</w:t>
      </w:r>
      <w:proofErr w:type="spellEnd"/>
      <w:r w:rsidR="000275E9" w:rsidRPr="5B73828F">
        <w:t xml:space="preserve"> </w:t>
      </w:r>
      <w:proofErr w:type="spellStart"/>
      <w:r w:rsidR="000275E9" w:rsidRPr="5B73828F">
        <w:t>juurdepääsu</w:t>
      </w:r>
      <w:proofErr w:type="spellEnd"/>
      <w:r w:rsidR="000275E9" w:rsidRPr="5B73828F">
        <w:t xml:space="preserve"> </w:t>
      </w:r>
      <w:proofErr w:type="spellStart"/>
      <w:r w:rsidR="000275E9" w:rsidRPr="5B73828F">
        <w:t>pakkumiseks</w:t>
      </w:r>
      <w:proofErr w:type="spellEnd"/>
      <w:r w:rsidR="000275E9" w:rsidRPr="5B73828F">
        <w:t xml:space="preserve"> </w:t>
      </w:r>
      <w:proofErr w:type="spellStart"/>
      <w:r w:rsidR="000275E9" w:rsidRPr="5B73828F">
        <w:t>ning</w:t>
      </w:r>
      <w:proofErr w:type="spellEnd"/>
      <w:r w:rsidR="000275E9" w:rsidRPr="5B73828F">
        <w:t xml:space="preserve"> </w:t>
      </w:r>
      <w:proofErr w:type="spellStart"/>
      <w:r w:rsidR="000275E9" w:rsidRPr="5B73828F">
        <w:t>millega</w:t>
      </w:r>
      <w:proofErr w:type="spellEnd"/>
      <w:r w:rsidR="000275E9" w:rsidRPr="5B73828F">
        <w:t xml:space="preserve"> </w:t>
      </w:r>
      <w:proofErr w:type="spellStart"/>
      <w:r w:rsidR="000275E9" w:rsidRPr="5B73828F">
        <w:t>muudetakse</w:t>
      </w:r>
      <w:proofErr w:type="spellEnd"/>
      <w:r w:rsidR="000275E9" w:rsidRPr="5B73828F">
        <w:t xml:space="preserve"> </w:t>
      </w:r>
      <w:proofErr w:type="spellStart"/>
      <w:r w:rsidR="000275E9" w:rsidRPr="5B73828F">
        <w:t>määrust</w:t>
      </w:r>
      <w:proofErr w:type="spellEnd"/>
      <w:r w:rsidR="000275E9" w:rsidRPr="5B73828F">
        <w:t xml:space="preserve"> (EL) nr 1024/2012</w:t>
      </w:r>
      <w:bookmarkEnd w:id="4"/>
      <w:r w:rsidR="007E03E0" w:rsidRPr="5B73828F">
        <w:t xml:space="preserve"> </w:t>
      </w:r>
      <w:r w:rsidR="0080226D" w:rsidRPr="5B73828F">
        <w:t xml:space="preserve">(ELT L 295, 21.11.2018, </w:t>
      </w:r>
      <w:proofErr w:type="spellStart"/>
      <w:r w:rsidR="0080226D" w:rsidRPr="5B73828F">
        <w:t>lk</w:t>
      </w:r>
      <w:proofErr w:type="spellEnd"/>
      <w:r w:rsidR="0080226D" w:rsidRPr="5B73828F">
        <w:t xml:space="preserve"> 1–38)</w:t>
      </w:r>
      <w:r w:rsidR="00B80308" w:rsidRPr="5B73828F">
        <w:t xml:space="preserve">, </w:t>
      </w:r>
      <w:proofErr w:type="spellStart"/>
      <w:proofErr w:type="gramStart"/>
      <w:r w:rsidR="00B80308" w:rsidRPr="5B73828F">
        <w:t>tähenduses</w:t>
      </w:r>
      <w:proofErr w:type="spellEnd"/>
      <w:r w:rsidR="0034138F" w:rsidRPr="5B73828F">
        <w:t>.</w:t>
      </w:r>
      <w:r w:rsidRPr="5B73828F">
        <w:t>“</w:t>
      </w:r>
      <w:proofErr w:type="gramEnd"/>
      <w:r w:rsidRPr="5B73828F">
        <w:t>;</w:t>
      </w:r>
    </w:p>
    <w:p w14:paraId="7FF701E2" w14:textId="77777777" w:rsidR="00C6534D" w:rsidRDefault="00C6534D" w:rsidP="00435264">
      <w:pPr>
        <w:jc w:val="both"/>
        <w:rPr>
          <w:b/>
          <w:bCs/>
          <w:lang w:val="et-EE"/>
        </w:rPr>
      </w:pPr>
    </w:p>
    <w:p w14:paraId="2A3BA544" w14:textId="3FF6ECFE" w:rsidR="008A2E04" w:rsidRPr="004E46E1" w:rsidRDefault="00A70267" w:rsidP="00435264">
      <w:pPr>
        <w:jc w:val="both"/>
        <w:rPr>
          <w:lang w:val="et-EE"/>
        </w:rPr>
      </w:pPr>
      <w:r>
        <w:rPr>
          <w:b/>
          <w:bCs/>
          <w:lang w:val="et-EE"/>
        </w:rPr>
        <w:t xml:space="preserve">2) </w:t>
      </w:r>
      <w:r w:rsidR="00115F9E" w:rsidRPr="004E46E1">
        <w:rPr>
          <w:lang w:val="et-EE"/>
        </w:rPr>
        <w:t xml:space="preserve">paragrahvi </w:t>
      </w:r>
      <w:r w:rsidR="00435264" w:rsidRPr="00435264">
        <w:rPr>
          <w:lang w:val="et-EE"/>
        </w:rPr>
        <w:t>43</w:t>
      </w:r>
      <w:r w:rsidR="00435264" w:rsidRPr="00435264">
        <w:rPr>
          <w:vertAlign w:val="superscript"/>
          <w:lang w:val="et-EE"/>
        </w:rPr>
        <w:t>9</w:t>
      </w:r>
      <w:r w:rsidR="00115F9E" w:rsidRPr="004E46E1">
        <w:rPr>
          <w:lang w:val="et-EE"/>
        </w:rPr>
        <w:t xml:space="preserve"> </w:t>
      </w:r>
      <w:r w:rsidR="00435264">
        <w:rPr>
          <w:lang w:val="et-EE"/>
        </w:rPr>
        <w:t>lõiget 1</w:t>
      </w:r>
      <w:r w:rsidR="00C922E2" w:rsidRPr="004E46E1">
        <w:rPr>
          <w:lang w:val="et-EE"/>
        </w:rPr>
        <w:t xml:space="preserve"> </w:t>
      </w:r>
      <w:r w:rsidR="00115F9E" w:rsidRPr="004E46E1">
        <w:rPr>
          <w:lang w:val="et-EE"/>
        </w:rPr>
        <w:t xml:space="preserve">täiendatakse </w:t>
      </w:r>
      <w:bookmarkEnd w:id="3"/>
      <w:r w:rsidR="00435264">
        <w:rPr>
          <w:lang w:val="et-EE"/>
        </w:rPr>
        <w:t>punktiga 7</w:t>
      </w:r>
      <w:r w:rsidR="008A2E04" w:rsidRPr="004E46E1">
        <w:rPr>
          <w:lang w:val="et-EE"/>
        </w:rPr>
        <w:t xml:space="preserve"> järgmises sõnastuses:</w:t>
      </w:r>
    </w:p>
    <w:p w14:paraId="2DCDF0E9" w14:textId="219D15C3" w:rsidR="00C62BCE" w:rsidRDefault="00435264" w:rsidP="5B73828F">
      <w:pPr>
        <w:jc w:val="both"/>
      </w:pPr>
      <w:r w:rsidRPr="5B73828F">
        <w:t>„7</w:t>
      </w:r>
      <w:r w:rsidR="008A2E04" w:rsidRPr="5B73828F">
        <w:t>)</w:t>
      </w:r>
      <w:r w:rsidRPr="5B73828F">
        <w:t xml:space="preserve"> </w:t>
      </w:r>
      <w:bookmarkStart w:id="5" w:name="_Hlk194503541"/>
      <w:proofErr w:type="spellStart"/>
      <w:r w:rsidRPr="5B73828F">
        <w:t>Euroopa</w:t>
      </w:r>
      <w:proofErr w:type="spellEnd"/>
      <w:r w:rsidRPr="5B73828F">
        <w:t xml:space="preserve"> </w:t>
      </w:r>
      <w:proofErr w:type="spellStart"/>
      <w:r w:rsidRPr="5B73828F">
        <w:t>Liidu</w:t>
      </w:r>
      <w:proofErr w:type="spellEnd"/>
      <w:r w:rsidRPr="5B73828F">
        <w:t xml:space="preserve"> </w:t>
      </w:r>
      <w:proofErr w:type="spellStart"/>
      <w:r w:rsidRPr="5B73828F">
        <w:t>ühtse</w:t>
      </w:r>
      <w:proofErr w:type="spellEnd"/>
      <w:r w:rsidRPr="5B73828F">
        <w:t xml:space="preserve"> </w:t>
      </w:r>
      <w:proofErr w:type="spellStart"/>
      <w:r w:rsidRPr="5B73828F">
        <w:t>digivärava</w:t>
      </w:r>
      <w:proofErr w:type="spellEnd"/>
      <w:r w:rsidRPr="5B73828F">
        <w:t xml:space="preserve"> </w:t>
      </w:r>
      <w:proofErr w:type="spellStart"/>
      <w:r w:rsidRPr="5B73828F">
        <w:t>piiriülene</w:t>
      </w:r>
      <w:proofErr w:type="spellEnd"/>
      <w:r w:rsidRPr="5B73828F">
        <w:t xml:space="preserve"> </w:t>
      </w:r>
      <w:proofErr w:type="spellStart"/>
      <w:r w:rsidRPr="5B73828F">
        <w:t>päringusüsteem</w:t>
      </w:r>
      <w:proofErr w:type="spellEnd"/>
      <w:r w:rsidR="00CE06DB" w:rsidRPr="5B73828F">
        <w:t xml:space="preserve"> </w:t>
      </w:r>
      <w:bookmarkEnd w:id="5"/>
      <w:proofErr w:type="spellStart"/>
      <w:r w:rsidR="00CE06DB" w:rsidRPr="5B73828F">
        <w:t>koos</w:t>
      </w:r>
      <w:proofErr w:type="spellEnd"/>
      <w:r w:rsidR="00CE06DB" w:rsidRPr="5B73828F">
        <w:t xml:space="preserve"> </w:t>
      </w:r>
      <w:proofErr w:type="spellStart"/>
      <w:r w:rsidR="00CE06DB" w:rsidRPr="5B73828F">
        <w:t>eelvaate</w:t>
      </w:r>
      <w:r w:rsidR="00C547BE" w:rsidRPr="5B73828F">
        <w:t>ala</w:t>
      </w:r>
      <w:r w:rsidR="00CE06DB" w:rsidRPr="5B73828F">
        <w:t>ga</w:t>
      </w:r>
      <w:proofErr w:type="spellEnd"/>
      <w:r w:rsidR="00C547BE" w:rsidRPr="5B73828F">
        <w:t xml:space="preserve"> (</w:t>
      </w:r>
      <w:proofErr w:type="spellStart"/>
      <w:r w:rsidR="00C547BE" w:rsidRPr="5B73828F">
        <w:t>edaspidi</w:t>
      </w:r>
      <w:proofErr w:type="spellEnd"/>
      <w:r w:rsidR="00C547BE" w:rsidRPr="5B73828F">
        <w:t xml:space="preserve"> </w:t>
      </w:r>
      <w:proofErr w:type="spellStart"/>
      <w:r w:rsidR="00C547BE" w:rsidRPr="5B73828F">
        <w:rPr>
          <w:i/>
          <w:iCs/>
        </w:rPr>
        <w:t>digivärava</w:t>
      </w:r>
      <w:proofErr w:type="spellEnd"/>
      <w:r w:rsidR="00C547BE" w:rsidRPr="5B73828F">
        <w:rPr>
          <w:i/>
          <w:iCs/>
        </w:rPr>
        <w:t xml:space="preserve"> </w:t>
      </w:r>
      <w:proofErr w:type="spellStart"/>
      <w:r w:rsidR="00C547BE" w:rsidRPr="5B73828F">
        <w:rPr>
          <w:i/>
          <w:iCs/>
        </w:rPr>
        <w:t>piiriülene</w:t>
      </w:r>
      <w:proofErr w:type="spellEnd"/>
      <w:r w:rsidR="00C547BE" w:rsidRPr="5B73828F">
        <w:rPr>
          <w:i/>
          <w:iCs/>
        </w:rPr>
        <w:t xml:space="preserve"> </w:t>
      </w:r>
      <w:proofErr w:type="spellStart"/>
      <w:r w:rsidR="00C547BE" w:rsidRPr="5B73828F">
        <w:rPr>
          <w:i/>
          <w:iCs/>
        </w:rPr>
        <w:t>päringusüsteem</w:t>
      </w:r>
      <w:proofErr w:type="spellEnd"/>
      <w:proofErr w:type="gramStart"/>
      <w:r w:rsidR="00C547BE" w:rsidRPr="5B73828F">
        <w:t>)</w:t>
      </w:r>
      <w:r w:rsidR="008A2E04" w:rsidRPr="5B73828F">
        <w:t>.“</w:t>
      </w:r>
      <w:proofErr w:type="gramEnd"/>
      <w:r w:rsidR="00C62BCE" w:rsidRPr="5B73828F">
        <w:t>;</w:t>
      </w:r>
    </w:p>
    <w:p w14:paraId="434719F1" w14:textId="19BB056D" w:rsidR="00DC0A67" w:rsidRDefault="00DC0A67" w:rsidP="008A2E04">
      <w:pPr>
        <w:jc w:val="both"/>
        <w:rPr>
          <w:lang w:val="et-EE"/>
        </w:rPr>
      </w:pPr>
    </w:p>
    <w:p w14:paraId="36CBD607" w14:textId="59E7283D" w:rsidR="00DC0A67" w:rsidRDefault="00DC0A67" w:rsidP="008A2E04">
      <w:pPr>
        <w:jc w:val="both"/>
        <w:rPr>
          <w:lang w:val="et-EE"/>
        </w:rPr>
      </w:pPr>
      <w:r w:rsidRPr="0085037A">
        <w:rPr>
          <w:b/>
          <w:bCs/>
          <w:lang w:val="et-EE"/>
        </w:rPr>
        <w:t>3)</w:t>
      </w:r>
      <w:r>
        <w:rPr>
          <w:lang w:val="et-EE"/>
        </w:rPr>
        <w:t xml:space="preserve"> seadus</w:t>
      </w:r>
      <w:r w:rsidR="002B3FDB">
        <w:rPr>
          <w:lang w:val="et-EE"/>
        </w:rPr>
        <w:t>e 5</w:t>
      </w:r>
      <w:ins w:id="6" w:author="Maria Sults - JUSTDIGI" w:date="2025-07-14T17:36:00Z" w16du:dateUtc="2025-07-14T14:36:00Z">
        <w:r w:rsidR="00B93462" w:rsidRPr="00B93462">
          <w:rPr>
            <w:vertAlign w:val="superscript"/>
            <w:lang w:val="et-EE"/>
            <w:rPrChange w:id="7" w:author="Maria Sults - JUSTDIGI" w:date="2025-07-14T17:36:00Z" w16du:dateUtc="2025-07-14T14:36:00Z">
              <w:rPr>
                <w:lang w:val="et-EE"/>
              </w:rPr>
            </w:rPrChange>
          </w:rPr>
          <w:t>1</w:t>
        </w:r>
      </w:ins>
      <w:r w:rsidR="002B3FDB">
        <w:rPr>
          <w:lang w:val="et-EE"/>
        </w:rPr>
        <w:t>. pea</w:t>
      </w:r>
      <w:r>
        <w:rPr>
          <w:lang w:val="et-EE"/>
        </w:rPr>
        <w:t>t</w:t>
      </w:r>
      <w:r w:rsidR="002B3FDB">
        <w:rPr>
          <w:lang w:val="et-EE"/>
        </w:rPr>
        <w:t>ükki</w:t>
      </w:r>
      <w:r>
        <w:rPr>
          <w:lang w:val="et-EE"/>
        </w:rPr>
        <w:t xml:space="preserve"> täiendatakse </w:t>
      </w:r>
      <w:r w:rsidR="002B3FDB">
        <w:rPr>
          <w:lang w:val="et-EE"/>
        </w:rPr>
        <w:t>§-</w:t>
      </w:r>
      <w:r>
        <w:rPr>
          <w:lang w:val="et-EE"/>
        </w:rPr>
        <w:t xml:space="preserve">ga </w:t>
      </w:r>
      <w:bookmarkStart w:id="8" w:name="_Hlk194504629"/>
      <w:r>
        <w:rPr>
          <w:lang w:val="et-EE"/>
        </w:rPr>
        <w:t>43</w:t>
      </w:r>
      <w:r w:rsidRPr="0085037A">
        <w:rPr>
          <w:vertAlign w:val="superscript"/>
          <w:lang w:val="et-EE"/>
        </w:rPr>
        <w:t>10</w:t>
      </w:r>
      <w:bookmarkEnd w:id="8"/>
      <w:r>
        <w:rPr>
          <w:lang w:val="et-EE"/>
        </w:rPr>
        <w:t xml:space="preserve"> järgmises sõnastuses:</w:t>
      </w:r>
    </w:p>
    <w:p w14:paraId="35479C89" w14:textId="0E115C0F" w:rsidR="00DC0A67" w:rsidRPr="0085037A" w:rsidRDefault="00DC0A67" w:rsidP="008A2E04">
      <w:pPr>
        <w:jc w:val="both"/>
        <w:rPr>
          <w:b/>
          <w:bCs/>
          <w:lang w:val="et-EE"/>
        </w:rPr>
      </w:pPr>
      <w:r>
        <w:rPr>
          <w:lang w:val="et-EE"/>
        </w:rPr>
        <w:t>„</w:t>
      </w:r>
      <w:r w:rsidRPr="0085037A">
        <w:rPr>
          <w:b/>
          <w:bCs/>
          <w:lang w:val="et-EE"/>
        </w:rPr>
        <w:t>§ 43</w:t>
      </w:r>
      <w:r w:rsidRPr="0085037A">
        <w:rPr>
          <w:b/>
          <w:bCs/>
          <w:vertAlign w:val="superscript"/>
          <w:lang w:val="et-EE"/>
        </w:rPr>
        <w:t>10</w:t>
      </w:r>
      <w:r w:rsidRPr="0085037A">
        <w:rPr>
          <w:b/>
          <w:bCs/>
          <w:lang w:val="et-EE"/>
        </w:rPr>
        <w:t xml:space="preserve">. </w:t>
      </w:r>
      <w:r w:rsidR="00A824EA">
        <w:rPr>
          <w:b/>
          <w:bCs/>
          <w:lang w:val="et-EE"/>
        </w:rPr>
        <w:t>D</w:t>
      </w:r>
      <w:r w:rsidRPr="0085037A">
        <w:rPr>
          <w:b/>
          <w:bCs/>
          <w:lang w:val="et-EE"/>
        </w:rPr>
        <w:t xml:space="preserve">igivärava piiriülene päringusüsteem </w:t>
      </w:r>
    </w:p>
    <w:p w14:paraId="1E444040" w14:textId="3B61A1A8" w:rsidR="00DC0A67" w:rsidRDefault="00DC0A67" w:rsidP="008A2E04">
      <w:pPr>
        <w:jc w:val="both"/>
        <w:rPr>
          <w:lang w:val="et-EE"/>
        </w:rPr>
      </w:pPr>
    </w:p>
    <w:p w14:paraId="23F34BD4" w14:textId="2DB3CA76" w:rsidR="001A3A96" w:rsidRPr="00E90706" w:rsidRDefault="00DC0A67" w:rsidP="001A3A96">
      <w:pPr>
        <w:jc w:val="both"/>
        <w:rPr>
          <w:lang w:val="et-EE" w:eastAsia="et-EE"/>
        </w:rPr>
      </w:pPr>
      <w:r>
        <w:rPr>
          <w:lang w:val="et-EE"/>
        </w:rPr>
        <w:t>(1)</w:t>
      </w:r>
      <w:r w:rsidR="001A3A96">
        <w:rPr>
          <w:lang w:val="et-EE"/>
        </w:rPr>
        <w:t xml:space="preserve"> </w:t>
      </w:r>
      <w:r w:rsidR="00A824EA">
        <w:rPr>
          <w:lang w:val="et-EE" w:eastAsia="et-EE"/>
        </w:rPr>
        <w:t>D</w:t>
      </w:r>
      <w:r w:rsidR="001A3A96" w:rsidRPr="00E90706">
        <w:rPr>
          <w:lang w:val="et-EE" w:eastAsia="et-EE"/>
        </w:rPr>
        <w:t xml:space="preserve">igivärava </w:t>
      </w:r>
      <w:bookmarkStart w:id="9" w:name="_Hlk192231343"/>
      <w:r w:rsidR="001A3A96" w:rsidRPr="00E90706">
        <w:rPr>
          <w:lang w:val="et-EE" w:eastAsia="et-EE"/>
        </w:rPr>
        <w:t xml:space="preserve">piiriülene </w:t>
      </w:r>
      <w:bookmarkEnd w:id="9"/>
      <w:r w:rsidR="005B480F">
        <w:rPr>
          <w:lang w:val="et-EE"/>
        </w:rPr>
        <w:t>päringusüsteem</w:t>
      </w:r>
      <w:r w:rsidR="00C547BE">
        <w:rPr>
          <w:lang w:val="et-EE"/>
        </w:rPr>
        <w:t xml:space="preserve"> </w:t>
      </w:r>
      <w:r w:rsidR="001A3A96" w:rsidRPr="00E90706">
        <w:rPr>
          <w:lang w:val="et-EE" w:eastAsia="et-EE"/>
        </w:rPr>
        <w:t>on Eesti riigi keskne lahendus, mis võimaldab ja lihtsustab piiriülest, veebipõhist ja ühekordse küsimise põhimõtte alusel tõendivahetust teise riigi pädeva asutusega.</w:t>
      </w:r>
    </w:p>
    <w:p w14:paraId="47B0C92D" w14:textId="77777777" w:rsidR="001A3A96" w:rsidRDefault="001A3A96" w:rsidP="001A3A96">
      <w:pPr>
        <w:jc w:val="both"/>
        <w:rPr>
          <w:lang w:val="et-EE" w:eastAsia="et-EE"/>
        </w:rPr>
      </w:pPr>
    </w:p>
    <w:p w14:paraId="64228FEC" w14:textId="5E4632A5" w:rsidR="001A3A96" w:rsidRDefault="001A3A96" w:rsidP="001A3A96">
      <w:pPr>
        <w:jc w:val="both"/>
        <w:rPr>
          <w:lang w:val="et-EE"/>
        </w:rPr>
      </w:pPr>
      <w:r>
        <w:rPr>
          <w:lang w:val="et-EE" w:eastAsia="et-EE"/>
        </w:rPr>
        <w:t xml:space="preserve">(2) </w:t>
      </w:r>
      <w:r w:rsidR="00467F1B">
        <w:rPr>
          <w:lang w:val="et-EE" w:eastAsia="et-EE"/>
        </w:rPr>
        <w:t>D</w:t>
      </w:r>
      <w:r w:rsidRPr="00A062CC">
        <w:rPr>
          <w:lang w:val="et-EE" w:eastAsia="et-EE"/>
        </w:rPr>
        <w:t>igivärava piiriüle</w:t>
      </w:r>
      <w:r>
        <w:rPr>
          <w:lang w:val="et-EE" w:eastAsia="et-EE"/>
        </w:rPr>
        <w:t>st</w:t>
      </w:r>
      <w:r w:rsidRPr="00A062CC">
        <w:rPr>
          <w:lang w:val="et-EE" w:eastAsia="et-EE"/>
        </w:rPr>
        <w:t xml:space="preserve"> </w:t>
      </w:r>
      <w:r w:rsidR="005B480F">
        <w:rPr>
          <w:lang w:val="et-EE"/>
        </w:rPr>
        <w:t xml:space="preserve">päringusüsteemi </w:t>
      </w:r>
      <w:r w:rsidRPr="00CA3918">
        <w:rPr>
          <w:lang w:val="et-EE"/>
        </w:rPr>
        <w:t xml:space="preserve">kasutatakse </w:t>
      </w:r>
      <w:r w:rsidR="003F3AB0" w:rsidRPr="003F3AB0">
        <w:rPr>
          <w:lang w:val="et-EE"/>
        </w:rPr>
        <w:t>Euroopa Parlamendi ja nõukogu määruse</w:t>
      </w:r>
      <w:r w:rsidR="003F3AB0">
        <w:rPr>
          <w:lang w:val="et-EE"/>
        </w:rPr>
        <w:t>ga</w:t>
      </w:r>
      <w:r w:rsidR="003F3AB0" w:rsidRPr="003F3AB0">
        <w:rPr>
          <w:lang w:val="et-EE"/>
        </w:rPr>
        <w:t xml:space="preserve"> (EL) 2018/1724</w:t>
      </w:r>
      <w:r w:rsidR="003F3AB0">
        <w:rPr>
          <w:lang w:val="et-EE"/>
        </w:rPr>
        <w:t xml:space="preserve"> loodud </w:t>
      </w:r>
      <w:r w:rsidRPr="00CA3918">
        <w:rPr>
          <w:lang w:val="et-EE"/>
        </w:rPr>
        <w:t>digivärava kaudu teenuste pakkumisel</w:t>
      </w:r>
      <w:r>
        <w:rPr>
          <w:lang w:val="et-EE"/>
        </w:rPr>
        <w:t xml:space="preserve"> ja piiriüleseks andmevahetuseks.</w:t>
      </w:r>
    </w:p>
    <w:p w14:paraId="39672E80" w14:textId="466FBF63" w:rsidR="001A3A96" w:rsidRDefault="001A3A96" w:rsidP="001A3A96">
      <w:pPr>
        <w:jc w:val="both"/>
        <w:rPr>
          <w:lang w:val="et-EE"/>
        </w:rPr>
      </w:pPr>
    </w:p>
    <w:p w14:paraId="1367AAF3" w14:textId="4611D3A9" w:rsidR="008C796B" w:rsidRPr="0085037A" w:rsidRDefault="001A3A96" w:rsidP="001A3A96">
      <w:pPr>
        <w:jc w:val="both"/>
        <w:rPr>
          <w:lang w:val="et-EE"/>
        </w:rPr>
      </w:pPr>
      <w:r w:rsidRPr="008C352C">
        <w:rPr>
          <w:lang w:val="et-EE"/>
        </w:rPr>
        <w:t xml:space="preserve">(3) </w:t>
      </w:r>
      <w:bookmarkStart w:id="10" w:name="_Hlk196229351"/>
      <w:r w:rsidR="00A824EA">
        <w:rPr>
          <w:lang w:val="et-EE"/>
        </w:rPr>
        <w:t>D</w:t>
      </w:r>
      <w:r w:rsidRPr="0085037A">
        <w:rPr>
          <w:lang w:val="et-EE"/>
        </w:rPr>
        <w:t>igivärava piiriüleses päringusüsteemis töödeldakse</w:t>
      </w:r>
      <w:r w:rsidR="008C796B" w:rsidRPr="0085037A">
        <w:rPr>
          <w:lang w:val="et-EE"/>
        </w:rPr>
        <w:t xml:space="preserve"> järgmisi isikuandmeid:</w:t>
      </w:r>
      <w:bookmarkEnd w:id="10"/>
    </w:p>
    <w:p w14:paraId="0567C0F2" w14:textId="17888AFE" w:rsidR="008C796B" w:rsidRPr="0085037A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 xml:space="preserve">1) füüsilise isiku üldandmed, pilt, sünnikoht ja rahvus; </w:t>
      </w:r>
    </w:p>
    <w:p w14:paraId="57ED8730" w14:textId="4776FC52" w:rsidR="008C796B" w:rsidRPr="005B0AFC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 xml:space="preserve">2) abikaasaga või registreeritud elukaaslasega seotud </w:t>
      </w:r>
      <w:r w:rsidRPr="005B0AFC">
        <w:rPr>
          <w:lang w:val="et-EE"/>
        </w:rPr>
        <w:t xml:space="preserve">andmed; </w:t>
      </w:r>
    </w:p>
    <w:p w14:paraId="0CF45365" w14:textId="29016D5E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 xml:space="preserve">3) alaealiste lastega seotud andmed; </w:t>
      </w:r>
    </w:p>
    <w:p w14:paraId="120FD547" w14:textId="65F9E7C6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>4) elukoha</w:t>
      </w:r>
      <w:r w:rsidR="0085037A">
        <w:rPr>
          <w:lang w:val="et-EE"/>
        </w:rPr>
        <w:t xml:space="preserve">ga, sealhulgas varasemate elukohtadega seotud </w:t>
      </w:r>
      <w:r w:rsidRPr="005B0AFC">
        <w:rPr>
          <w:lang w:val="et-EE"/>
        </w:rPr>
        <w:t>andmed;</w:t>
      </w:r>
    </w:p>
    <w:p w14:paraId="32678989" w14:textId="185026DB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 xml:space="preserve">5) füüsilise isiku seos juriidilise isikuga ning seotud juriidilise isiku nimi, registrikood ja kontaktandmed;  </w:t>
      </w:r>
    </w:p>
    <w:p w14:paraId="21096F29" w14:textId="510CFB0A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 xml:space="preserve">6) isikule väljastatud lubade ja tegevuskeeldudega seotud andmed; </w:t>
      </w:r>
    </w:p>
    <w:p w14:paraId="01FA4CF1" w14:textId="39992F5F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 xml:space="preserve">7) isiku karistatuse ja täitemenetlusega seotud andmed; </w:t>
      </w:r>
    </w:p>
    <w:p w14:paraId="7A66733E" w14:textId="77CB2CA5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>8) kohanemisprogrammis</w:t>
      </w:r>
      <w:r w:rsidR="0085037A">
        <w:rPr>
          <w:lang w:val="et-EE"/>
        </w:rPr>
        <w:t>,</w:t>
      </w:r>
      <w:r w:rsidR="0085037A" w:rsidRPr="005B0AFC">
        <w:rPr>
          <w:lang w:val="fi-FI"/>
        </w:rPr>
        <w:t xml:space="preserve"> </w:t>
      </w:r>
      <w:r w:rsidR="0085037A" w:rsidRPr="0085037A">
        <w:rPr>
          <w:lang w:val="et-EE"/>
        </w:rPr>
        <w:t xml:space="preserve">sealhulgas eesti keele õppes, </w:t>
      </w:r>
      <w:r w:rsidRPr="0085037A">
        <w:rPr>
          <w:lang w:val="et-EE"/>
        </w:rPr>
        <w:t xml:space="preserve"> </w:t>
      </w:r>
      <w:r w:rsidRPr="005B0AFC">
        <w:rPr>
          <w:lang w:val="et-EE"/>
        </w:rPr>
        <w:t xml:space="preserve">osalemise andmed; </w:t>
      </w:r>
    </w:p>
    <w:p w14:paraId="4ACBBE4C" w14:textId="4822523E" w:rsidR="008C796B" w:rsidRPr="005B0AFC" w:rsidRDefault="008C796B" w:rsidP="008C796B">
      <w:pPr>
        <w:jc w:val="both"/>
        <w:rPr>
          <w:lang w:val="et-EE"/>
        </w:rPr>
      </w:pPr>
      <w:r w:rsidRPr="005B0AFC">
        <w:rPr>
          <w:lang w:val="et-EE"/>
        </w:rPr>
        <w:t xml:space="preserve">9) logiandmed;  </w:t>
      </w:r>
    </w:p>
    <w:p w14:paraId="4B3394E0" w14:textId="650856CB" w:rsidR="008C796B" w:rsidRPr="0085037A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 xml:space="preserve">10) hüvitiste, toetuste, pensioni ja arvelduskontoga seotud andmed; </w:t>
      </w:r>
    </w:p>
    <w:p w14:paraId="6A8023AF" w14:textId="0BACDCF6" w:rsidR="008C796B" w:rsidRPr="0085037A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 xml:space="preserve">11) terviseandmed; </w:t>
      </w:r>
    </w:p>
    <w:p w14:paraId="55D3A6BA" w14:textId="43BC0743" w:rsidR="008C796B" w:rsidRPr="0085037A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>12) töö ja haridusega seotud andmed;</w:t>
      </w:r>
    </w:p>
    <w:p w14:paraId="50B0F596" w14:textId="77777777" w:rsidR="005B0AFC" w:rsidRDefault="008C796B" w:rsidP="008C796B">
      <w:pPr>
        <w:jc w:val="both"/>
        <w:rPr>
          <w:lang w:val="et-EE"/>
        </w:rPr>
      </w:pPr>
      <w:r w:rsidRPr="0085037A">
        <w:rPr>
          <w:lang w:val="et-EE"/>
        </w:rPr>
        <w:t>13) varaliste õigustega seotud andmed</w:t>
      </w:r>
      <w:r w:rsidR="005B0AFC">
        <w:rPr>
          <w:lang w:val="et-EE"/>
        </w:rPr>
        <w:t>;</w:t>
      </w:r>
    </w:p>
    <w:p w14:paraId="33B01559" w14:textId="016087B2" w:rsidR="008C796B" w:rsidRPr="0085037A" w:rsidRDefault="005B0AFC" w:rsidP="008C796B">
      <w:pPr>
        <w:jc w:val="both"/>
        <w:rPr>
          <w:lang w:val="et-EE"/>
        </w:rPr>
      </w:pPr>
      <w:r>
        <w:rPr>
          <w:lang w:val="et-EE"/>
        </w:rPr>
        <w:t>14) muud Euroopa Parlamendi ja nõukogu määruses (EL) 2018/1724 nimetatud menetlustes vahetatavad isikuandmed.</w:t>
      </w:r>
    </w:p>
    <w:p w14:paraId="33C9F84B" w14:textId="66471B14" w:rsidR="008C796B" w:rsidRPr="0085037A" w:rsidRDefault="008C796B" w:rsidP="001A3A96">
      <w:pPr>
        <w:jc w:val="both"/>
        <w:rPr>
          <w:lang w:val="et-EE"/>
        </w:rPr>
      </w:pPr>
      <w:r w:rsidRPr="0085037A">
        <w:rPr>
          <w:lang w:val="et-EE"/>
        </w:rPr>
        <w:t xml:space="preserve"> </w:t>
      </w:r>
    </w:p>
    <w:p w14:paraId="480E1F77" w14:textId="0AA25D52" w:rsidR="001A3A96" w:rsidRPr="0085037A" w:rsidRDefault="008C796B" w:rsidP="001A3A96">
      <w:pPr>
        <w:jc w:val="both"/>
        <w:rPr>
          <w:lang w:val="et-EE"/>
        </w:rPr>
      </w:pPr>
      <w:r w:rsidRPr="0085037A">
        <w:rPr>
          <w:lang w:val="et-EE"/>
        </w:rPr>
        <w:t>(4)</w:t>
      </w:r>
      <w:r w:rsidR="001A3A96" w:rsidRPr="0085037A">
        <w:rPr>
          <w:lang w:val="et-EE"/>
        </w:rPr>
        <w:t xml:space="preserve"> Kogutavate andmete täpsem koosseis sätestatakse </w:t>
      </w:r>
      <w:r w:rsidR="00E152A1">
        <w:rPr>
          <w:lang w:val="et-EE"/>
        </w:rPr>
        <w:t>käesoleva seaduse §</w:t>
      </w:r>
      <w:r w:rsidR="001A3A96" w:rsidRPr="0085037A">
        <w:rPr>
          <w:lang w:val="et-EE"/>
        </w:rPr>
        <w:t xml:space="preserve"> </w:t>
      </w:r>
      <w:r w:rsidR="001A3A96" w:rsidRPr="008C352C">
        <w:rPr>
          <w:lang w:val="et-EE"/>
        </w:rPr>
        <w:t>43</w:t>
      </w:r>
      <w:r w:rsidR="001A3A96" w:rsidRPr="008C352C">
        <w:rPr>
          <w:vertAlign w:val="superscript"/>
          <w:lang w:val="et-EE"/>
        </w:rPr>
        <w:t>9</w:t>
      </w:r>
      <w:r w:rsidR="001A3A96" w:rsidRPr="008C352C">
        <w:rPr>
          <w:lang w:val="et-EE"/>
        </w:rPr>
        <w:t xml:space="preserve"> lõike 1 punkti 7 alusel kehtestatavas Vabariigi Valitsuse määruses.</w:t>
      </w:r>
      <w:r w:rsidR="001A3A96" w:rsidRPr="0085037A">
        <w:rPr>
          <w:lang w:val="et-EE"/>
        </w:rPr>
        <w:t xml:space="preserve"> </w:t>
      </w:r>
    </w:p>
    <w:p w14:paraId="336B6297" w14:textId="7F8BC570" w:rsidR="008C352C" w:rsidRDefault="008C352C" w:rsidP="001A3A96">
      <w:pPr>
        <w:jc w:val="both"/>
        <w:rPr>
          <w:lang w:val="et-EE"/>
        </w:rPr>
      </w:pPr>
    </w:p>
    <w:p w14:paraId="7B7709B7" w14:textId="11E2CE96" w:rsidR="008C352C" w:rsidRPr="008C352C" w:rsidRDefault="008C352C" w:rsidP="008C352C">
      <w:pPr>
        <w:spacing w:line="244" w:lineRule="auto"/>
        <w:ind w:right="49"/>
        <w:jc w:val="both"/>
        <w:rPr>
          <w:lang w:val="et-EE"/>
        </w:rPr>
      </w:pPr>
      <w:r w:rsidRPr="008C352C">
        <w:rPr>
          <w:lang w:val="et-EE"/>
        </w:rPr>
        <w:t xml:space="preserve">(5) </w:t>
      </w:r>
      <w:r w:rsidR="00467F1B">
        <w:rPr>
          <w:lang w:val="et-EE"/>
        </w:rPr>
        <w:t>D</w:t>
      </w:r>
      <w:r w:rsidRPr="008C352C">
        <w:rPr>
          <w:lang w:val="et-EE"/>
        </w:rPr>
        <w:t>igivärava piiriüleses päringusüsteemis säilitatakse:</w:t>
      </w:r>
    </w:p>
    <w:p w14:paraId="41C050A7" w14:textId="46B8F9B0" w:rsidR="008C352C" w:rsidRPr="008C352C" w:rsidRDefault="008C352C" w:rsidP="008C352C">
      <w:pPr>
        <w:spacing w:line="244" w:lineRule="auto"/>
        <w:ind w:right="49"/>
        <w:jc w:val="both"/>
        <w:rPr>
          <w:lang w:val="et-EE"/>
        </w:rPr>
      </w:pPr>
      <w:r w:rsidRPr="0085037A">
        <w:rPr>
          <w:lang w:val="et-EE"/>
        </w:rPr>
        <w:t xml:space="preserve">1) isikuandmeid </w:t>
      </w:r>
      <w:r w:rsidR="00831B11">
        <w:rPr>
          <w:lang w:val="et-EE"/>
        </w:rPr>
        <w:t>30 minutit pärast</w:t>
      </w:r>
      <w:r w:rsidRPr="0085037A">
        <w:rPr>
          <w:lang w:val="et-EE"/>
        </w:rPr>
        <w:t xml:space="preserve"> isikustatud sessiooni lõp</w:t>
      </w:r>
      <w:r w:rsidR="00831B11">
        <w:rPr>
          <w:lang w:val="et-EE"/>
        </w:rPr>
        <w:t>pu;</w:t>
      </w:r>
    </w:p>
    <w:p w14:paraId="2AC7FD04" w14:textId="451C0205" w:rsidR="008C352C" w:rsidRPr="0085037A" w:rsidRDefault="008C352C" w:rsidP="008C352C">
      <w:pPr>
        <w:spacing w:line="244" w:lineRule="auto"/>
        <w:ind w:right="49"/>
        <w:jc w:val="both"/>
        <w:rPr>
          <w:color w:val="000000" w:themeColor="text1"/>
          <w:lang w:val="et-EE"/>
        </w:rPr>
      </w:pPr>
      <w:r w:rsidRPr="0085037A">
        <w:rPr>
          <w:color w:val="000000" w:themeColor="text1"/>
          <w:lang w:val="et-EE"/>
        </w:rPr>
        <w:lastRenderedPageBreak/>
        <w:t xml:space="preserve">2) </w:t>
      </w:r>
      <w:bookmarkStart w:id="11" w:name="_Hlk196212786"/>
      <w:r w:rsidRPr="0085037A">
        <w:rPr>
          <w:color w:val="000000" w:themeColor="text1"/>
          <w:lang w:val="et-EE"/>
        </w:rPr>
        <w:t xml:space="preserve">logiandmeid </w:t>
      </w:r>
      <w:r w:rsidR="00E152A1">
        <w:rPr>
          <w:color w:val="000000" w:themeColor="text1"/>
          <w:lang w:val="et-EE"/>
        </w:rPr>
        <w:t>12</w:t>
      </w:r>
      <w:r w:rsidRPr="0085037A">
        <w:rPr>
          <w:color w:val="000000" w:themeColor="text1"/>
          <w:lang w:val="et-EE"/>
        </w:rPr>
        <w:t xml:space="preserve"> kuud nende tekkimisest arvates.</w:t>
      </w:r>
      <w:bookmarkEnd w:id="11"/>
      <w:r w:rsidRPr="0085037A">
        <w:rPr>
          <w:color w:val="000000" w:themeColor="text1"/>
          <w:lang w:val="et-EE"/>
        </w:rPr>
        <w:t>“</w:t>
      </w:r>
      <w:r w:rsidR="00983481">
        <w:rPr>
          <w:color w:val="000000" w:themeColor="text1"/>
          <w:lang w:val="et-EE"/>
        </w:rPr>
        <w:t>.</w:t>
      </w:r>
      <w:r w:rsidRPr="0085037A">
        <w:rPr>
          <w:color w:val="000000" w:themeColor="text1"/>
          <w:lang w:val="et-EE"/>
        </w:rPr>
        <w:t xml:space="preserve"> </w:t>
      </w:r>
    </w:p>
    <w:p w14:paraId="2A68653B" w14:textId="77777777" w:rsidR="0086347A" w:rsidRPr="004E46E1" w:rsidRDefault="0086347A" w:rsidP="00C57BAE">
      <w:pPr>
        <w:jc w:val="both"/>
        <w:rPr>
          <w:lang w:val="et-EE"/>
        </w:rPr>
      </w:pPr>
    </w:p>
    <w:p w14:paraId="7D2E7362" w14:textId="77777777" w:rsidR="00D371C9" w:rsidRPr="00023B98" w:rsidRDefault="00D371C9" w:rsidP="00C90EFB">
      <w:pPr>
        <w:jc w:val="both"/>
        <w:rPr>
          <w:lang w:val="et-EE"/>
        </w:rPr>
      </w:pPr>
    </w:p>
    <w:p w14:paraId="11AF092F" w14:textId="77777777" w:rsidR="000E00EC" w:rsidRPr="000B1E97" w:rsidRDefault="000E00EC" w:rsidP="00B76496">
      <w:pPr>
        <w:jc w:val="both"/>
        <w:rPr>
          <w:lang w:val="et-EE"/>
        </w:rPr>
      </w:pPr>
    </w:p>
    <w:p w14:paraId="2D130B95" w14:textId="77777777" w:rsidR="00F8209F" w:rsidRPr="004E46E1" w:rsidRDefault="00F8209F" w:rsidP="006560ED">
      <w:pPr>
        <w:rPr>
          <w:lang w:val="et-EE"/>
        </w:rPr>
      </w:pPr>
      <w:r w:rsidRPr="00A563F6">
        <w:rPr>
          <w:lang w:val="et-EE"/>
        </w:rPr>
        <w:t xml:space="preserve">Lauri </w:t>
      </w:r>
      <w:proofErr w:type="spellStart"/>
      <w:r w:rsidRPr="00A563F6">
        <w:rPr>
          <w:lang w:val="et-EE"/>
        </w:rPr>
        <w:t>Hussar</w:t>
      </w:r>
      <w:proofErr w:type="spellEnd"/>
    </w:p>
    <w:p w14:paraId="79D7FCB2" w14:textId="408E45A8" w:rsidR="006560ED" w:rsidRPr="004E46E1" w:rsidRDefault="006560ED" w:rsidP="006560ED">
      <w:pPr>
        <w:rPr>
          <w:lang w:val="et-EE"/>
        </w:rPr>
      </w:pPr>
      <w:r w:rsidRPr="004E46E1">
        <w:rPr>
          <w:lang w:val="et-EE"/>
        </w:rPr>
        <w:t>Riigikogu esimees</w:t>
      </w:r>
    </w:p>
    <w:p w14:paraId="6E06442E" w14:textId="77777777" w:rsidR="006560ED" w:rsidRPr="004E46E1" w:rsidRDefault="006560ED" w:rsidP="006560ED">
      <w:pPr>
        <w:rPr>
          <w:lang w:val="et-EE"/>
        </w:rPr>
      </w:pPr>
    </w:p>
    <w:p w14:paraId="01727AF2" w14:textId="024917C8" w:rsidR="006560ED" w:rsidRPr="004E46E1" w:rsidRDefault="006560ED" w:rsidP="006560ED">
      <w:pPr>
        <w:rPr>
          <w:lang w:val="et-EE"/>
        </w:rPr>
      </w:pPr>
      <w:r w:rsidRPr="004E46E1">
        <w:rPr>
          <w:lang w:val="et-EE"/>
        </w:rPr>
        <w:t xml:space="preserve">Tallinn, </w:t>
      </w:r>
      <w:r w:rsidR="00F221DE" w:rsidRPr="004E46E1">
        <w:rPr>
          <w:lang w:val="et-EE"/>
        </w:rPr>
        <w:t>…</w:t>
      </w:r>
      <w:r w:rsidRPr="004E46E1">
        <w:rPr>
          <w:lang w:val="et-EE"/>
        </w:rPr>
        <w:t xml:space="preserve"> ............................. 20</w:t>
      </w:r>
      <w:r w:rsidR="00F5103A" w:rsidRPr="004E46E1">
        <w:rPr>
          <w:lang w:val="et-EE"/>
        </w:rPr>
        <w:t>2</w:t>
      </w:r>
      <w:r w:rsidR="00BF3FC9">
        <w:rPr>
          <w:lang w:val="et-EE"/>
        </w:rPr>
        <w:t>5</w:t>
      </w:r>
    </w:p>
    <w:p w14:paraId="1FE34E7D" w14:textId="77777777" w:rsidR="006560ED" w:rsidRPr="004E46E1" w:rsidRDefault="006560ED" w:rsidP="006560ED">
      <w:pPr>
        <w:pBdr>
          <w:bottom w:val="single" w:sz="12" w:space="1" w:color="auto"/>
        </w:pBdr>
        <w:rPr>
          <w:lang w:val="et-EE"/>
        </w:rPr>
      </w:pPr>
    </w:p>
    <w:p w14:paraId="6E46CA34" w14:textId="77777777" w:rsidR="006560ED" w:rsidRPr="004E46E1" w:rsidRDefault="006560ED" w:rsidP="006560ED">
      <w:pPr>
        <w:rPr>
          <w:lang w:val="et-EE"/>
        </w:rPr>
      </w:pPr>
      <w:r w:rsidRPr="004E46E1">
        <w:rPr>
          <w:lang w:val="et-EE"/>
        </w:rPr>
        <w:t xml:space="preserve">Algatab Vabariigi Valitsus </w:t>
      </w:r>
    </w:p>
    <w:p w14:paraId="57B717E5" w14:textId="77777777" w:rsidR="00F8209F" w:rsidRPr="004E46E1" w:rsidRDefault="00F8209F" w:rsidP="006560ED">
      <w:pPr>
        <w:rPr>
          <w:lang w:val="et-EE"/>
        </w:rPr>
      </w:pPr>
    </w:p>
    <w:p w14:paraId="2CC82C75" w14:textId="492201E3" w:rsidR="006560ED" w:rsidRPr="004E46E1" w:rsidRDefault="00F221DE" w:rsidP="006560ED">
      <w:pPr>
        <w:rPr>
          <w:lang w:val="et-EE"/>
        </w:rPr>
      </w:pPr>
      <w:r w:rsidRPr="004E46E1">
        <w:rPr>
          <w:lang w:val="et-EE"/>
        </w:rPr>
        <w:t>…</w:t>
      </w:r>
      <w:r w:rsidR="00EE4A28" w:rsidRPr="004E46E1">
        <w:rPr>
          <w:lang w:val="et-EE"/>
        </w:rPr>
        <w:t xml:space="preserve"> ………………….. 20</w:t>
      </w:r>
      <w:r w:rsidR="00F5103A" w:rsidRPr="004E46E1">
        <w:rPr>
          <w:lang w:val="et-EE"/>
        </w:rPr>
        <w:t>2</w:t>
      </w:r>
      <w:r w:rsidR="00BF3FC9">
        <w:rPr>
          <w:lang w:val="et-EE"/>
        </w:rPr>
        <w:t>5</w:t>
      </w:r>
    </w:p>
    <w:p w14:paraId="165E549B" w14:textId="77777777" w:rsidR="006560ED" w:rsidRPr="004E46E1" w:rsidRDefault="006560ED" w:rsidP="006560ED">
      <w:pPr>
        <w:rPr>
          <w:lang w:val="et-EE"/>
        </w:rPr>
      </w:pPr>
    </w:p>
    <w:p w14:paraId="54CD36D9" w14:textId="77777777" w:rsidR="00B76496" w:rsidRPr="00114C57" w:rsidRDefault="00B76496" w:rsidP="00CE06DB">
      <w:pPr>
        <w:rPr>
          <w:lang w:val="et-EE"/>
        </w:rPr>
      </w:pPr>
      <w:bookmarkStart w:id="12" w:name="ptk1"/>
      <w:bookmarkEnd w:id="12"/>
    </w:p>
    <w:sectPr w:rsidR="00B76496" w:rsidRPr="00114C57" w:rsidSect="003137FE">
      <w:footerReference w:type="default" r:id="rId11"/>
      <w:pgSz w:w="11906" w:h="16838"/>
      <w:pgMar w:top="1134" w:right="1134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4E56AB8" w14:textId="77777777" w:rsidR="002C4163" w:rsidRDefault="002C4163" w:rsidP="00243981">
      <w:r>
        <w:separator/>
      </w:r>
    </w:p>
  </w:endnote>
  <w:endnote w:type="continuationSeparator" w:id="0">
    <w:p w14:paraId="60D9DF73" w14:textId="77777777" w:rsidR="002C4163" w:rsidRDefault="002C4163" w:rsidP="0024398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52242158"/>
      <w:docPartObj>
        <w:docPartGallery w:val="Page Numbers (Bottom of Page)"/>
        <w:docPartUnique/>
      </w:docPartObj>
    </w:sdtPr>
    <w:sdtContent>
      <w:p w14:paraId="43BFEBC2" w14:textId="5356D15A" w:rsidR="005C645C" w:rsidRDefault="005C645C">
        <w:pPr>
          <w:pStyle w:val="Jalu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403745" w:rsidRPr="00403745">
          <w:rPr>
            <w:noProof/>
            <w:lang w:val="et-EE"/>
          </w:rPr>
          <w:t>5</w:t>
        </w:r>
        <w:r>
          <w:fldChar w:fldCharType="end"/>
        </w:r>
      </w:p>
    </w:sdtContent>
  </w:sdt>
  <w:p w14:paraId="3C3D59D2" w14:textId="77777777" w:rsidR="005C645C" w:rsidRDefault="005C645C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1D0705" w14:textId="77777777" w:rsidR="002C4163" w:rsidRDefault="002C4163" w:rsidP="00243981">
      <w:r>
        <w:separator/>
      </w:r>
    </w:p>
  </w:footnote>
  <w:footnote w:type="continuationSeparator" w:id="0">
    <w:p w14:paraId="4CA5D687" w14:textId="77777777" w:rsidR="002C4163" w:rsidRDefault="002C4163" w:rsidP="0024398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701C6C"/>
    <w:multiLevelType w:val="hybridMultilevel"/>
    <w:tmpl w:val="A266CF56"/>
    <w:lvl w:ilvl="0" w:tplc="7A882958">
      <w:start w:val="1"/>
      <w:numFmt w:val="decimal"/>
      <w:lvlText w:val="(%1)"/>
      <w:lvlJc w:val="left"/>
      <w:pPr>
        <w:ind w:left="3904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4624" w:hanging="360"/>
      </w:pPr>
    </w:lvl>
    <w:lvl w:ilvl="2" w:tplc="0425001B" w:tentative="1">
      <w:start w:val="1"/>
      <w:numFmt w:val="lowerRoman"/>
      <w:lvlText w:val="%3."/>
      <w:lvlJc w:val="right"/>
      <w:pPr>
        <w:ind w:left="5344" w:hanging="180"/>
      </w:pPr>
    </w:lvl>
    <w:lvl w:ilvl="3" w:tplc="0425000F" w:tentative="1">
      <w:start w:val="1"/>
      <w:numFmt w:val="decimal"/>
      <w:lvlText w:val="%4."/>
      <w:lvlJc w:val="left"/>
      <w:pPr>
        <w:ind w:left="6064" w:hanging="360"/>
      </w:pPr>
    </w:lvl>
    <w:lvl w:ilvl="4" w:tplc="04250019" w:tentative="1">
      <w:start w:val="1"/>
      <w:numFmt w:val="lowerLetter"/>
      <w:lvlText w:val="%5."/>
      <w:lvlJc w:val="left"/>
      <w:pPr>
        <w:ind w:left="6784" w:hanging="360"/>
      </w:pPr>
    </w:lvl>
    <w:lvl w:ilvl="5" w:tplc="0425001B" w:tentative="1">
      <w:start w:val="1"/>
      <w:numFmt w:val="lowerRoman"/>
      <w:lvlText w:val="%6."/>
      <w:lvlJc w:val="right"/>
      <w:pPr>
        <w:ind w:left="7504" w:hanging="180"/>
      </w:pPr>
    </w:lvl>
    <w:lvl w:ilvl="6" w:tplc="0425000F" w:tentative="1">
      <w:start w:val="1"/>
      <w:numFmt w:val="decimal"/>
      <w:lvlText w:val="%7."/>
      <w:lvlJc w:val="left"/>
      <w:pPr>
        <w:ind w:left="8224" w:hanging="360"/>
      </w:pPr>
    </w:lvl>
    <w:lvl w:ilvl="7" w:tplc="04250019" w:tentative="1">
      <w:start w:val="1"/>
      <w:numFmt w:val="lowerLetter"/>
      <w:lvlText w:val="%8."/>
      <w:lvlJc w:val="left"/>
      <w:pPr>
        <w:ind w:left="8944" w:hanging="360"/>
      </w:pPr>
    </w:lvl>
    <w:lvl w:ilvl="8" w:tplc="0425001B" w:tentative="1">
      <w:start w:val="1"/>
      <w:numFmt w:val="lowerRoman"/>
      <w:lvlText w:val="%9."/>
      <w:lvlJc w:val="right"/>
      <w:pPr>
        <w:ind w:left="9664" w:hanging="180"/>
      </w:pPr>
    </w:lvl>
  </w:abstractNum>
  <w:abstractNum w:abstractNumId="1" w15:restartNumberingAfterBreak="0">
    <w:nsid w:val="057F0601"/>
    <w:multiLevelType w:val="hybridMultilevel"/>
    <w:tmpl w:val="B1A0BBEE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E533E4"/>
    <w:multiLevelType w:val="hybridMultilevel"/>
    <w:tmpl w:val="FBC8C7EC"/>
    <w:lvl w:ilvl="0" w:tplc="21288116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  <w:szCs w:val="24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8403135"/>
    <w:multiLevelType w:val="hybridMultilevel"/>
    <w:tmpl w:val="ECAC18D8"/>
    <w:lvl w:ilvl="0" w:tplc="0425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C0E19FD"/>
    <w:multiLevelType w:val="hybridMultilevel"/>
    <w:tmpl w:val="B3067BEC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F141AB5"/>
    <w:multiLevelType w:val="hybridMultilevel"/>
    <w:tmpl w:val="5868EB56"/>
    <w:lvl w:ilvl="0" w:tplc="B762D1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3AE354B"/>
    <w:multiLevelType w:val="hybridMultilevel"/>
    <w:tmpl w:val="5BC05F4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90D3042"/>
    <w:multiLevelType w:val="hybridMultilevel"/>
    <w:tmpl w:val="58B2F826"/>
    <w:lvl w:ilvl="0" w:tplc="F272953A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C6E6749"/>
    <w:multiLevelType w:val="hybridMultilevel"/>
    <w:tmpl w:val="F9F0FF6A"/>
    <w:lvl w:ilvl="0" w:tplc="4C8876DA">
      <w:start w:val="1"/>
      <w:numFmt w:val="decimal"/>
      <w:lvlText w:val="(%1)"/>
      <w:lvlJc w:val="left"/>
      <w:pPr>
        <w:ind w:left="430" w:hanging="435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9" w15:restartNumberingAfterBreak="0">
    <w:nsid w:val="247C56B2"/>
    <w:multiLevelType w:val="hybridMultilevel"/>
    <w:tmpl w:val="5D20296C"/>
    <w:lvl w:ilvl="0" w:tplc="72B2A3F4">
      <w:start w:val="1"/>
      <w:numFmt w:val="decimal"/>
      <w:lvlText w:val="(%1)"/>
      <w:lvlJc w:val="left"/>
      <w:pPr>
        <w:ind w:left="35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10" w15:restartNumberingAfterBreak="0">
    <w:nsid w:val="318F6998"/>
    <w:multiLevelType w:val="hybridMultilevel"/>
    <w:tmpl w:val="E25A3854"/>
    <w:lvl w:ilvl="0" w:tplc="5F9EC1E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24B27AD"/>
    <w:multiLevelType w:val="hybridMultilevel"/>
    <w:tmpl w:val="60DAE030"/>
    <w:lvl w:ilvl="0" w:tplc="042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5AA0141"/>
    <w:multiLevelType w:val="hybridMultilevel"/>
    <w:tmpl w:val="26E6AB72"/>
    <w:lvl w:ilvl="0" w:tplc="BE2631A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3B6E3BB1"/>
    <w:multiLevelType w:val="hybridMultilevel"/>
    <w:tmpl w:val="2D882AEC"/>
    <w:lvl w:ilvl="0" w:tplc="AF420D8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217613"/>
    <w:multiLevelType w:val="hybridMultilevel"/>
    <w:tmpl w:val="72220FEA"/>
    <w:lvl w:ilvl="0" w:tplc="25F23576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646C46D7"/>
    <w:multiLevelType w:val="hybridMultilevel"/>
    <w:tmpl w:val="9A6248B4"/>
    <w:lvl w:ilvl="0" w:tplc="845E8B7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087581"/>
    <w:multiLevelType w:val="hybridMultilevel"/>
    <w:tmpl w:val="A942CE76"/>
    <w:lvl w:ilvl="0" w:tplc="D354CB1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B820D42"/>
    <w:multiLevelType w:val="hybridMultilevel"/>
    <w:tmpl w:val="8EB06BD6"/>
    <w:lvl w:ilvl="0" w:tplc="F4A0642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7BB360F5"/>
    <w:multiLevelType w:val="hybridMultilevel"/>
    <w:tmpl w:val="A4E0D458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7C8A12E2"/>
    <w:multiLevelType w:val="hybridMultilevel"/>
    <w:tmpl w:val="12CC63A4"/>
    <w:lvl w:ilvl="0" w:tplc="42D08FB8">
      <w:start w:val="1"/>
      <w:numFmt w:val="decimal"/>
      <w:lvlText w:val="%1)"/>
      <w:lvlJc w:val="left"/>
      <w:pPr>
        <w:ind w:left="355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75" w:hanging="360"/>
      </w:pPr>
    </w:lvl>
    <w:lvl w:ilvl="2" w:tplc="0425001B" w:tentative="1">
      <w:start w:val="1"/>
      <w:numFmt w:val="lowerRoman"/>
      <w:lvlText w:val="%3."/>
      <w:lvlJc w:val="right"/>
      <w:pPr>
        <w:ind w:left="1795" w:hanging="180"/>
      </w:pPr>
    </w:lvl>
    <w:lvl w:ilvl="3" w:tplc="0425000F" w:tentative="1">
      <w:start w:val="1"/>
      <w:numFmt w:val="decimal"/>
      <w:lvlText w:val="%4."/>
      <w:lvlJc w:val="left"/>
      <w:pPr>
        <w:ind w:left="2515" w:hanging="360"/>
      </w:pPr>
    </w:lvl>
    <w:lvl w:ilvl="4" w:tplc="04250019" w:tentative="1">
      <w:start w:val="1"/>
      <w:numFmt w:val="lowerLetter"/>
      <w:lvlText w:val="%5."/>
      <w:lvlJc w:val="left"/>
      <w:pPr>
        <w:ind w:left="3235" w:hanging="360"/>
      </w:pPr>
    </w:lvl>
    <w:lvl w:ilvl="5" w:tplc="0425001B" w:tentative="1">
      <w:start w:val="1"/>
      <w:numFmt w:val="lowerRoman"/>
      <w:lvlText w:val="%6."/>
      <w:lvlJc w:val="right"/>
      <w:pPr>
        <w:ind w:left="3955" w:hanging="180"/>
      </w:pPr>
    </w:lvl>
    <w:lvl w:ilvl="6" w:tplc="0425000F" w:tentative="1">
      <w:start w:val="1"/>
      <w:numFmt w:val="decimal"/>
      <w:lvlText w:val="%7."/>
      <w:lvlJc w:val="left"/>
      <w:pPr>
        <w:ind w:left="4675" w:hanging="360"/>
      </w:pPr>
    </w:lvl>
    <w:lvl w:ilvl="7" w:tplc="04250019" w:tentative="1">
      <w:start w:val="1"/>
      <w:numFmt w:val="lowerLetter"/>
      <w:lvlText w:val="%8."/>
      <w:lvlJc w:val="left"/>
      <w:pPr>
        <w:ind w:left="5395" w:hanging="360"/>
      </w:pPr>
    </w:lvl>
    <w:lvl w:ilvl="8" w:tplc="0425001B" w:tentative="1">
      <w:start w:val="1"/>
      <w:numFmt w:val="lowerRoman"/>
      <w:lvlText w:val="%9."/>
      <w:lvlJc w:val="right"/>
      <w:pPr>
        <w:ind w:left="6115" w:hanging="180"/>
      </w:pPr>
    </w:lvl>
  </w:abstractNum>
  <w:abstractNum w:abstractNumId="20" w15:restartNumberingAfterBreak="0">
    <w:nsid w:val="7E83414C"/>
    <w:multiLevelType w:val="hybridMultilevel"/>
    <w:tmpl w:val="1D2A1790"/>
    <w:lvl w:ilvl="0" w:tplc="97C0106A">
      <w:start w:val="1"/>
      <w:numFmt w:val="decimal"/>
      <w:lvlText w:val="(%1)"/>
      <w:lvlJc w:val="left"/>
      <w:pPr>
        <w:ind w:left="360" w:hanging="360"/>
      </w:pPr>
      <w:rPr>
        <w:rFonts w:hint="default"/>
      </w:rPr>
    </w:lvl>
    <w:lvl w:ilvl="1" w:tplc="04250019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7EE03208"/>
    <w:multiLevelType w:val="hybridMultilevel"/>
    <w:tmpl w:val="3CA26A66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3794883">
    <w:abstractNumId w:val="4"/>
  </w:num>
  <w:num w:numId="2" w16cid:durableId="1693260975">
    <w:abstractNumId w:val="11"/>
  </w:num>
  <w:num w:numId="3" w16cid:durableId="2114859613">
    <w:abstractNumId w:val="1"/>
  </w:num>
  <w:num w:numId="4" w16cid:durableId="1976644375">
    <w:abstractNumId w:val="16"/>
  </w:num>
  <w:num w:numId="5" w16cid:durableId="1138258859">
    <w:abstractNumId w:val="7"/>
  </w:num>
  <w:num w:numId="6" w16cid:durableId="350229033">
    <w:abstractNumId w:val="8"/>
  </w:num>
  <w:num w:numId="7" w16cid:durableId="1336956404">
    <w:abstractNumId w:val="12"/>
  </w:num>
  <w:num w:numId="8" w16cid:durableId="1953199367">
    <w:abstractNumId w:val="5"/>
  </w:num>
  <w:num w:numId="9" w16cid:durableId="1417746929">
    <w:abstractNumId w:val="17"/>
  </w:num>
  <w:num w:numId="10" w16cid:durableId="1568304798">
    <w:abstractNumId w:val="9"/>
  </w:num>
  <w:num w:numId="11" w16cid:durableId="1083263743">
    <w:abstractNumId w:val="19"/>
  </w:num>
  <w:num w:numId="12" w16cid:durableId="902714949">
    <w:abstractNumId w:val="2"/>
  </w:num>
  <w:num w:numId="13" w16cid:durableId="696543488">
    <w:abstractNumId w:val="10"/>
  </w:num>
  <w:num w:numId="14" w16cid:durableId="1441296226">
    <w:abstractNumId w:val="20"/>
  </w:num>
  <w:num w:numId="15" w16cid:durableId="1286690007">
    <w:abstractNumId w:val="14"/>
  </w:num>
  <w:num w:numId="16" w16cid:durableId="1617785358">
    <w:abstractNumId w:val="15"/>
  </w:num>
  <w:num w:numId="17" w16cid:durableId="581136399">
    <w:abstractNumId w:val="6"/>
  </w:num>
  <w:num w:numId="18" w16cid:durableId="1895265944">
    <w:abstractNumId w:val="18"/>
  </w:num>
  <w:num w:numId="19" w16cid:durableId="240410884">
    <w:abstractNumId w:val="3"/>
  </w:num>
  <w:num w:numId="20" w16cid:durableId="1372458816">
    <w:abstractNumId w:val="21"/>
  </w:num>
  <w:num w:numId="21" w16cid:durableId="1976524403">
    <w:abstractNumId w:val="0"/>
  </w:num>
  <w:num w:numId="22" w16cid:durableId="1188906754">
    <w:abstractNumId w:val="13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15:person w15:author="Maria Sults - JUSTDIGI">
    <w15:presenceInfo w15:providerId="AD" w15:userId="S::maria.sults@justdigi.ee::7e8fc527-d8b9-474d-8b31-477573ede36e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trackRevisio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60ED"/>
    <w:rsid w:val="00000214"/>
    <w:rsid w:val="000002B6"/>
    <w:rsid w:val="000014DE"/>
    <w:rsid w:val="000017C5"/>
    <w:rsid w:val="00001C11"/>
    <w:rsid w:val="0000383E"/>
    <w:rsid w:val="00003DB1"/>
    <w:rsid w:val="00005591"/>
    <w:rsid w:val="000058DC"/>
    <w:rsid w:val="00007694"/>
    <w:rsid w:val="00010BFD"/>
    <w:rsid w:val="0001153F"/>
    <w:rsid w:val="0001298E"/>
    <w:rsid w:val="000144D6"/>
    <w:rsid w:val="00014671"/>
    <w:rsid w:val="000157AF"/>
    <w:rsid w:val="00015C99"/>
    <w:rsid w:val="00016515"/>
    <w:rsid w:val="00016B6D"/>
    <w:rsid w:val="00016B7B"/>
    <w:rsid w:val="000172BC"/>
    <w:rsid w:val="000178DC"/>
    <w:rsid w:val="00020678"/>
    <w:rsid w:val="00020DC1"/>
    <w:rsid w:val="00021A50"/>
    <w:rsid w:val="00021E92"/>
    <w:rsid w:val="00022448"/>
    <w:rsid w:val="00023B98"/>
    <w:rsid w:val="00023D7A"/>
    <w:rsid w:val="000240DE"/>
    <w:rsid w:val="000244EB"/>
    <w:rsid w:val="0002497C"/>
    <w:rsid w:val="00024A8C"/>
    <w:rsid w:val="000257A7"/>
    <w:rsid w:val="00025C21"/>
    <w:rsid w:val="00025C3C"/>
    <w:rsid w:val="000260A5"/>
    <w:rsid w:val="000275E9"/>
    <w:rsid w:val="00027A2E"/>
    <w:rsid w:val="000328FC"/>
    <w:rsid w:val="0003389E"/>
    <w:rsid w:val="00033DE9"/>
    <w:rsid w:val="000355E2"/>
    <w:rsid w:val="00036739"/>
    <w:rsid w:val="00037CBE"/>
    <w:rsid w:val="00037DF8"/>
    <w:rsid w:val="00040ECC"/>
    <w:rsid w:val="000421A4"/>
    <w:rsid w:val="00042265"/>
    <w:rsid w:val="0004230A"/>
    <w:rsid w:val="0004259A"/>
    <w:rsid w:val="000436E8"/>
    <w:rsid w:val="000445CC"/>
    <w:rsid w:val="00044D1C"/>
    <w:rsid w:val="000454BB"/>
    <w:rsid w:val="00045992"/>
    <w:rsid w:val="0004670A"/>
    <w:rsid w:val="00047F7F"/>
    <w:rsid w:val="0005112A"/>
    <w:rsid w:val="000516E3"/>
    <w:rsid w:val="00051A02"/>
    <w:rsid w:val="00051C42"/>
    <w:rsid w:val="000521C4"/>
    <w:rsid w:val="000522E0"/>
    <w:rsid w:val="00052D26"/>
    <w:rsid w:val="00053915"/>
    <w:rsid w:val="00054881"/>
    <w:rsid w:val="00055708"/>
    <w:rsid w:val="00055AF2"/>
    <w:rsid w:val="00056456"/>
    <w:rsid w:val="000577D5"/>
    <w:rsid w:val="00057F26"/>
    <w:rsid w:val="00060532"/>
    <w:rsid w:val="00060B25"/>
    <w:rsid w:val="000619BA"/>
    <w:rsid w:val="00061F25"/>
    <w:rsid w:val="00063306"/>
    <w:rsid w:val="00064767"/>
    <w:rsid w:val="0006669A"/>
    <w:rsid w:val="000666B3"/>
    <w:rsid w:val="00067B0E"/>
    <w:rsid w:val="000706BB"/>
    <w:rsid w:val="00071490"/>
    <w:rsid w:val="00071DF3"/>
    <w:rsid w:val="000726D1"/>
    <w:rsid w:val="00073A5E"/>
    <w:rsid w:val="00073E5C"/>
    <w:rsid w:val="0007429A"/>
    <w:rsid w:val="00075B42"/>
    <w:rsid w:val="00076509"/>
    <w:rsid w:val="000777FE"/>
    <w:rsid w:val="00077C97"/>
    <w:rsid w:val="000834C3"/>
    <w:rsid w:val="0008450F"/>
    <w:rsid w:val="0009006B"/>
    <w:rsid w:val="00091BD6"/>
    <w:rsid w:val="0009337F"/>
    <w:rsid w:val="00095263"/>
    <w:rsid w:val="00095F25"/>
    <w:rsid w:val="000A01E1"/>
    <w:rsid w:val="000A0C2E"/>
    <w:rsid w:val="000A1BB0"/>
    <w:rsid w:val="000A1DCE"/>
    <w:rsid w:val="000A233C"/>
    <w:rsid w:val="000A316D"/>
    <w:rsid w:val="000A32DF"/>
    <w:rsid w:val="000A3E94"/>
    <w:rsid w:val="000B016E"/>
    <w:rsid w:val="000B11CE"/>
    <w:rsid w:val="000B151F"/>
    <w:rsid w:val="000B1E97"/>
    <w:rsid w:val="000B2E18"/>
    <w:rsid w:val="000B396C"/>
    <w:rsid w:val="000B3AE2"/>
    <w:rsid w:val="000B3C57"/>
    <w:rsid w:val="000B61C6"/>
    <w:rsid w:val="000B7B7B"/>
    <w:rsid w:val="000C0F93"/>
    <w:rsid w:val="000C146B"/>
    <w:rsid w:val="000C16A9"/>
    <w:rsid w:val="000C2FF6"/>
    <w:rsid w:val="000C5984"/>
    <w:rsid w:val="000C687C"/>
    <w:rsid w:val="000C6C8E"/>
    <w:rsid w:val="000D008C"/>
    <w:rsid w:val="000D0AC8"/>
    <w:rsid w:val="000D0DF6"/>
    <w:rsid w:val="000D0F31"/>
    <w:rsid w:val="000D33D3"/>
    <w:rsid w:val="000D4C4A"/>
    <w:rsid w:val="000D5225"/>
    <w:rsid w:val="000D5D74"/>
    <w:rsid w:val="000D70C5"/>
    <w:rsid w:val="000E00EC"/>
    <w:rsid w:val="000E2AF0"/>
    <w:rsid w:val="000E2C97"/>
    <w:rsid w:val="000E3453"/>
    <w:rsid w:val="000E4563"/>
    <w:rsid w:val="000E69FE"/>
    <w:rsid w:val="000E78A4"/>
    <w:rsid w:val="000F0CDE"/>
    <w:rsid w:val="000F15CD"/>
    <w:rsid w:val="000F350C"/>
    <w:rsid w:val="000F3C22"/>
    <w:rsid w:val="000F454B"/>
    <w:rsid w:val="000F4C74"/>
    <w:rsid w:val="000F5057"/>
    <w:rsid w:val="000F53C6"/>
    <w:rsid w:val="000F5D6E"/>
    <w:rsid w:val="000F76B7"/>
    <w:rsid w:val="0010044F"/>
    <w:rsid w:val="00100CE6"/>
    <w:rsid w:val="0010235C"/>
    <w:rsid w:val="00103987"/>
    <w:rsid w:val="00103DB3"/>
    <w:rsid w:val="0010463D"/>
    <w:rsid w:val="0010533A"/>
    <w:rsid w:val="0010542F"/>
    <w:rsid w:val="00105D60"/>
    <w:rsid w:val="00106EDB"/>
    <w:rsid w:val="001073CE"/>
    <w:rsid w:val="00110132"/>
    <w:rsid w:val="00110510"/>
    <w:rsid w:val="00110F94"/>
    <w:rsid w:val="00113FAA"/>
    <w:rsid w:val="00114C57"/>
    <w:rsid w:val="00114CCC"/>
    <w:rsid w:val="00115F9E"/>
    <w:rsid w:val="00116990"/>
    <w:rsid w:val="00120FB1"/>
    <w:rsid w:val="00121979"/>
    <w:rsid w:val="001227ED"/>
    <w:rsid w:val="00122D96"/>
    <w:rsid w:val="00127FDD"/>
    <w:rsid w:val="00131B75"/>
    <w:rsid w:val="00131BBE"/>
    <w:rsid w:val="001327A3"/>
    <w:rsid w:val="00132CF9"/>
    <w:rsid w:val="001355E2"/>
    <w:rsid w:val="00136C3E"/>
    <w:rsid w:val="00136F61"/>
    <w:rsid w:val="00141631"/>
    <w:rsid w:val="00141AD9"/>
    <w:rsid w:val="00141FFA"/>
    <w:rsid w:val="001440E7"/>
    <w:rsid w:val="00144C21"/>
    <w:rsid w:val="0014703D"/>
    <w:rsid w:val="001509EE"/>
    <w:rsid w:val="00151F8C"/>
    <w:rsid w:val="0015442D"/>
    <w:rsid w:val="001544AF"/>
    <w:rsid w:val="00156186"/>
    <w:rsid w:val="00156975"/>
    <w:rsid w:val="001574E0"/>
    <w:rsid w:val="0015755C"/>
    <w:rsid w:val="00157A55"/>
    <w:rsid w:val="00160C37"/>
    <w:rsid w:val="00161089"/>
    <w:rsid w:val="00162187"/>
    <w:rsid w:val="0016316D"/>
    <w:rsid w:val="00164920"/>
    <w:rsid w:val="0016506F"/>
    <w:rsid w:val="00165121"/>
    <w:rsid w:val="0016553A"/>
    <w:rsid w:val="00165BA1"/>
    <w:rsid w:val="00166295"/>
    <w:rsid w:val="00166B27"/>
    <w:rsid w:val="00170E5C"/>
    <w:rsid w:val="00171FE7"/>
    <w:rsid w:val="00172A4D"/>
    <w:rsid w:val="001743D9"/>
    <w:rsid w:val="00175674"/>
    <w:rsid w:val="0017571D"/>
    <w:rsid w:val="00176458"/>
    <w:rsid w:val="00177296"/>
    <w:rsid w:val="00181544"/>
    <w:rsid w:val="001817E8"/>
    <w:rsid w:val="00182082"/>
    <w:rsid w:val="001841FB"/>
    <w:rsid w:val="00184822"/>
    <w:rsid w:val="00184904"/>
    <w:rsid w:val="00184E36"/>
    <w:rsid w:val="00185CF9"/>
    <w:rsid w:val="001904D9"/>
    <w:rsid w:val="00192C5A"/>
    <w:rsid w:val="00193094"/>
    <w:rsid w:val="00193F28"/>
    <w:rsid w:val="00194698"/>
    <w:rsid w:val="00195087"/>
    <w:rsid w:val="001950A3"/>
    <w:rsid w:val="001A04B3"/>
    <w:rsid w:val="001A12F6"/>
    <w:rsid w:val="001A1F6C"/>
    <w:rsid w:val="001A23B8"/>
    <w:rsid w:val="001A2B89"/>
    <w:rsid w:val="001A3A96"/>
    <w:rsid w:val="001A5916"/>
    <w:rsid w:val="001A5B33"/>
    <w:rsid w:val="001A77D4"/>
    <w:rsid w:val="001A7DD2"/>
    <w:rsid w:val="001B0E74"/>
    <w:rsid w:val="001B3CF3"/>
    <w:rsid w:val="001B3D90"/>
    <w:rsid w:val="001B485A"/>
    <w:rsid w:val="001B5E46"/>
    <w:rsid w:val="001B606D"/>
    <w:rsid w:val="001C00D9"/>
    <w:rsid w:val="001C03D5"/>
    <w:rsid w:val="001C099D"/>
    <w:rsid w:val="001C1962"/>
    <w:rsid w:val="001C19C8"/>
    <w:rsid w:val="001C31B9"/>
    <w:rsid w:val="001C3791"/>
    <w:rsid w:val="001C44AF"/>
    <w:rsid w:val="001C5EB3"/>
    <w:rsid w:val="001C60F7"/>
    <w:rsid w:val="001C76CC"/>
    <w:rsid w:val="001D0967"/>
    <w:rsid w:val="001D0972"/>
    <w:rsid w:val="001D13FF"/>
    <w:rsid w:val="001D19D6"/>
    <w:rsid w:val="001D1CA7"/>
    <w:rsid w:val="001D403C"/>
    <w:rsid w:val="001D49AB"/>
    <w:rsid w:val="001E10F2"/>
    <w:rsid w:val="001E361B"/>
    <w:rsid w:val="001E37F8"/>
    <w:rsid w:val="001E5736"/>
    <w:rsid w:val="001E5FEA"/>
    <w:rsid w:val="001E66A3"/>
    <w:rsid w:val="001E7975"/>
    <w:rsid w:val="001E7B4C"/>
    <w:rsid w:val="001F2B16"/>
    <w:rsid w:val="001F30C1"/>
    <w:rsid w:val="001F4506"/>
    <w:rsid w:val="001F55BC"/>
    <w:rsid w:val="001F5E9C"/>
    <w:rsid w:val="001F6D5D"/>
    <w:rsid w:val="001F7289"/>
    <w:rsid w:val="001F73A1"/>
    <w:rsid w:val="002003D8"/>
    <w:rsid w:val="0020371A"/>
    <w:rsid w:val="00204630"/>
    <w:rsid w:val="0020534B"/>
    <w:rsid w:val="00205B63"/>
    <w:rsid w:val="002060AA"/>
    <w:rsid w:val="0020647E"/>
    <w:rsid w:val="00206BC3"/>
    <w:rsid w:val="0020751C"/>
    <w:rsid w:val="00211AEF"/>
    <w:rsid w:val="00213DA5"/>
    <w:rsid w:val="00214A20"/>
    <w:rsid w:val="00214DC2"/>
    <w:rsid w:val="0021547C"/>
    <w:rsid w:val="00215484"/>
    <w:rsid w:val="00215493"/>
    <w:rsid w:val="00215E5D"/>
    <w:rsid w:val="002166F5"/>
    <w:rsid w:val="002171BD"/>
    <w:rsid w:val="002212C0"/>
    <w:rsid w:val="002217F5"/>
    <w:rsid w:val="00221D31"/>
    <w:rsid w:val="002220DD"/>
    <w:rsid w:val="002221CF"/>
    <w:rsid w:val="00222D3B"/>
    <w:rsid w:val="00222D46"/>
    <w:rsid w:val="00223491"/>
    <w:rsid w:val="0022443A"/>
    <w:rsid w:val="00225404"/>
    <w:rsid w:val="00225BD6"/>
    <w:rsid w:val="00226654"/>
    <w:rsid w:val="00226C17"/>
    <w:rsid w:val="002337EF"/>
    <w:rsid w:val="00235235"/>
    <w:rsid w:val="0023538C"/>
    <w:rsid w:val="00236442"/>
    <w:rsid w:val="002401D7"/>
    <w:rsid w:val="002416CA"/>
    <w:rsid w:val="002419FD"/>
    <w:rsid w:val="00243981"/>
    <w:rsid w:val="002444F9"/>
    <w:rsid w:val="0024478C"/>
    <w:rsid w:val="00245379"/>
    <w:rsid w:val="0024582F"/>
    <w:rsid w:val="00245948"/>
    <w:rsid w:val="00245EC9"/>
    <w:rsid w:val="00247D9E"/>
    <w:rsid w:val="00250596"/>
    <w:rsid w:val="002527C0"/>
    <w:rsid w:val="002529D5"/>
    <w:rsid w:val="00252B3A"/>
    <w:rsid w:val="00252E05"/>
    <w:rsid w:val="0025305D"/>
    <w:rsid w:val="00253F71"/>
    <w:rsid w:val="00255D07"/>
    <w:rsid w:val="002574D1"/>
    <w:rsid w:val="00260367"/>
    <w:rsid w:val="00260607"/>
    <w:rsid w:val="0026114E"/>
    <w:rsid w:val="00261DF1"/>
    <w:rsid w:val="0026288A"/>
    <w:rsid w:val="00262D14"/>
    <w:rsid w:val="002654BD"/>
    <w:rsid w:val="0026563C"/>
    <w:rsid w:val="00266702"/>
    <w:rsid w:val="00266ACB"/>
    <w:rsid w:val="00267CC9"/>
    <w:rsid w:val="002709A6"/>
    <w:rsid w:val="002715F8"/>
    <w:rsid w:val="00271D0C"/>
    <w:rsid w:val="00271D7A"/>
    <w:rsid w:val="002720BD"/>
    <w:rsid w:val="0027226E"/>
    <w:rsid w:val="00272F1F"/>
    <w:rsid w:val="002730D1"/>
    <w:rsid w:val="002739DA"/>
    <w:rsid w:val="00275842"/>
    <w:rsid w:val="002758AF"/>
    <w:rsid w:val="002803D5"/>
    <w:rsid w:val="00280FE5"/>
    <w:rsid w:val="0028145A"/>
    <w:rsid w:val="00281E9E"/>
    <w:rsid w:val="00282105"/>
    <w:rsid w:val="00282D80"/>
    <w:rsid w:val="00282F82"/>
    <w:rsid w:val="0028475D"/>
    <w:rsid w:val="00284D5C"/>
    <w:rsid w:val="00285253"/>
    <w:rsid w:val="00285471"/>
    <w:rsid w:val="00287299"/>
    <w:rsid w:val="00287771"/>
    <w:rsid w:val="00287B38"/>
    <w:rsid w:val="00290210"/>
    <w:rsid w:val="002908AB"/>
    <w:rsid w:val="002916F6"/>
    <w:rsid w:val="00291E44"/>
    <w:rsid w:val="002922A1"/>
    <w:rsid w:val="00292EC2"/>
    <w:rsid w:val="00294130"/>
    <w:rsid w:val="00294163"/>
    <w:rsid w:val="00294DF9"/>
    <w:rsid w:val="002953FB"/>
    <w:rsid w:val="00295BC3"/>
    <w:rsid w:val="00295DE2"/>
    <w:rsid w:val="002971B2"/>
    <w:rsid w:val="002A1719"/>
    <w:rsid w:val="002A1889"/>
    <w:rsid w:val="002A37E7"/>
    <w:rsid w:val="002A3AFA"/>
    <w:rsid w:val="002A4EB5"/>
    <w:rsid w:val="002A52BE"/>
    <w:rsid w:val="002A576A"/>
    <w:rsid w:val="002A6E4F"/>
    <w:rsid w:val="002A72C6"/>
    <w:rsid w:val="002A7494"/>
    <w:rsid w:val="002B02EC"/>
    <w:rsid w:val="002B300F"/>
    <w:rsid w:val="002B3FDB"/>
    <w:rsid w:val="002B50EB"/>
    <w:rsid w:val="002B669B"/>
    <w:rsid w:val="002B6FE7"/>
    <w:rsid w:val="002B78D4"/>
    <w:rsid w:val="002C0E5B"/>
    <w:rsid w:val="002C0FEB"/>
    <w:rsid w:val="002C2A60"/>
    <w:rsid w:val="002C4163"/>
    <w:rsid w:val="002C4DA9"/>
    <w:rsid w:val="002C5B6D"/>
    <w:rsid w:val="002C5CCE"/>
    <w:rsid w:val="002C68C4"/>
    <w:rsid w:val="002C6CEF"/>
    <w:rsid w:val="002C7636"/>
    <w:rsid w:val="002C7CB3"/>
    <w:rsid w:val="002D13B2"/>
    <w:rsid w:val="002D3D8E"/>
    <w:rsid w:val="002D3F61"/>
    <w:rsid w:val="002D6A63"/>
    <w:rsid w:val="002D7BDF"/>
    <w:rsid w:val="002E14C1"/>
    <w:rsid w:val="002E3E3F"/>
    <w:rsid w:val="002E4E8F"/>
    <w:rsid w:val="002E5A40"/>
    <w:rsid w:val="002E6E67"/>
    <w:rsid w:val="002F0968"/>
    <w:rsid w:val="002F1B37"/>
    <w:rsid w:val="002F1DC0"/>
    <w:rsid w:val="002F2E31"/>
    <w:rsid w:val="002F3E1D"/>
    <w:rsid w:val="002F4A22"/>
    <w:rsid w:val="002F4C36"/>
    <w:rsid w:val="002F4F02"/>
    <w:rsid w:val="002F7401"/>
    <w:rsid w:val="002F7AC9"/>
    <w:rsid w:val="00302BDF"/>
    <w:rsid w:val="0030348F"/>
    <w:rsid w:val="00304954"/>
    <w:rsid w:val="0030592B"/>
    <w:rsid w:val="003059AB"/>
    <w:rsid w:val="00305FD6"/>
    <w:rsid w:val="00306287"/>
    <w:rsid w:val="00306296"/>
    <w:rsid w:val="00306497"/>
    <w:rsid w:val="00307096"/>
    <w:rsid w:val="00307F0D"/>
    <w:rsid w:val="003118C2"/>
    <w:rsid w:val="00312C6F"/>
    <w:rsid w:val="00312CD7"/>
    <w:rsid w:val="00312D13"/>
    <w:rsid w:val="00312D96"/>
    <w:rsid w:val="00312EDE"/>
    <w:rsid w:val="003137FE"/>
    <w:rsid w:val="00313A00"/>
    <w:rsid w:val="003149D5"/>
    <w:rsid w:val="003164E1"/>
    <w:rsid w:val="00317BF4"/>
    <w:rsid w:val="00320759"/>
    <w:rsid w:val="00320F52"/>
    <w:rsid w:val="00321446"/>
    <w:rsid w:val="00322273"/>
    <w:rsid w:val="003278DE"/>
    <w:rsid w:val="0033016B"/>
    <w:rsid w:val="00330383"/>
    <w:rsid w:val="00331485"/>
    <w:rsid w:val="003318EC"/>
    <w:rsid w:val="00332E79"/>
    <w:rsid w:val="00334282"/>
    <w:rsid w:val="00334557"/>
    <w:rsid w:val="0033473E"/>
    <w:rsid w:val="00334B77"/>
    <w:rsid w:val="00334D00"/>
    <w:rsid w:val="00335DF6"/>
    <w:rsid w:val="00335F0F"/>
    <w:rsid w:val="00336559"/>
    <w:rsid w:val="00336F07"/>
    <w:rsid w:val="00340086"/>
    <w:rsid w:val="00340D34"/>
    <w:rsid w:val="0034138F"/>
    <w:rsid w:val="0034160E"/>
    <w:rsid w:val="003418C2"/>
    <w:rsid w:val="00341A39"/>
    <w:rsid w:val="00342342"/>
    <w:rsid w:val="003423C8"/>
    <w:rsid w:val="00342FB8"/>
    <w:rsid w:val="003453A6"/>
    <w:rsid w:val="00345716"/>
    <w:rsid w:val="00347CC6"/>
    <w:rsid w:val="003501A0"/>
    <w:rsid w:val="0035077B"/>
    <w:rsid w:val="00350E98"/>
    <w:rsid w:val="00352D5E"/>
    <w:rsid w:val="00354607"/>
    <w:rsid w:val="00354BC7"/>
    <w:rsid w:val="003553AF"/>
    <w:rsid w:val="00355C35"/>
    <w:rsid w:val="0036002D"/>
    <w:rsid w:val="00361472"/>
    <w:rsid w:val="00361A6E"/>
    <w:rsid w:val="00361F34"/>
    <w:rsid w:val="00362564"/>
    <w:rsid w:val="0036269C"/>
    <w:rsid w:val="0036388E"/>
    <w:rsid w:val="00364FF9"/>
    <w:rsid w:val="003651C0"/>
    <w:rsid w:val="003654B8"/>
    <w:rsid w:val="0036565E"/>
    <w:rsid w:val="00365B45"/>
    <w:rsid w:val="00366116"/>
    <w:rsid w:val="003663E3"/>
    <w:rsid w:val="0036707B"/>
    <w:rsid w:val="00367103"/>
    <w:rsid w:val="003671AE"/>
    <w:rsid w:val="00372417"/>
    <w:rsid w:val="00373288"/>
    <w:rsid w:val="00373B70"/>
    <w:rsid w:val="00375101"/>
    <w:rsid w:val="003805F2"/>
    <w:rsid w:val="003807A0"/>
    <w:rsid w:val="003836E1"/>
    <w:rsid w:val="00384C2F"/>
    <w:rsid w:val="00385DC5"/>
    <w:rsid w:val="00387F67"/>
    <w:rsid w:val="0039043F"/>
    <w:rsid w:val="00390C7E"/>
    <w:rsid w:val="0039128B"/>
    <w:rsid w:val="003916E6"/>
    <w:rsid w:val="0039189D"/>
    <w:rsid w:val="00391B9D"/>
    <w:rsid w:val="00397939"/>
    <w:rsid w:val="00397948"/>
    <w:rsid w:val="003A0C53"/>
    <w:rsid w:val="003A21AF"/>
    <w:rsid w:val="003A274F"/>
    <w:rsid w:val="003A2FCC"/>
    <w:rsid w:val="003A48B8"/>
    <w:rsid w:val="003A56A1"/>
    <w:rsid w:val="003A62A2"/>
    <w:rsid w:val="003A67F6"/>
    <w:rsid w:val="003A6984"/>
    <w:rsid w:val="003A6F80"/>
    <w:rsid w:val="003A7010"/>
    <w:rsid w:val="003B0A48"/>
    <w:rsid w:val="003B2BFD"/>
    <w:rsid w:val="003B3B97"/>
    <w:rsid w:val="003B5705"/>
    <w:rsid w:val="003B76F3"/>
    <w:rsid w:val="003C090A"/>
    <w:rsid w:val="003C0C68"/>
    <w:rsid w:val="003C115E"/>
    <w:rsid w:val="003C1FAE"/>
    <w:rsid w:val="003C29D0"/>
    <w:rsid w:val="003C2CA1"/>
    <w:rsid w:val="003C3136"/>
    <w:rsid w:val="003C3580"/>
    <w:rsid w:val="003C3D20"/>
    <w:rsid w:val="003C6DE9"/>
    <w:rsid w:val="003D0CED"/>
    <w:rsid w:val="003D0E74"/>
    <w:rsid w:val="003D0FC6"/>
    <w:rsid w:val="003D4326"/>
    <w:rsid w:val="003D6953"/>
    <w:rsid w:val="003D7F1A"/>
    <w:rsid w:val="003E16FF"/>
    <w:rsid w:val="003E2D6E"/>
    <w:rsid w:val="003E38E3"/>
    <w:rsid w:val="003E3C87"/>
    <w:rsid w:val="003E60C8"/>
    <w:rsid w:val="003E670C"/>
    <w:rsid w:val="003E6B92"/>
    <w:rsid w:val="003F0771"/>
    <w:rsid w:val="003F18BD"/>
    <w:rsid w:val="003F2E44"/>
    <w:rsid w:val="003F3070"/>
    <w:rsid w:val="003F3319"/>
    <w:rsid w:val="003F34EA"/>
    <w:rsid w:val="003F385D"/>
    <w:rsid w:val="003F3AB0"/>
    <w:rsid w:val="003F48B0"/>
    <w:rsid w:val="003F4AA3"/>
    <w:rsid w:val="003F4D66"/>
    <w:rsid w:val="003F53F4"/>
    <w:rsid w:val="003F5A0E"/>
    <w:rsid w:val="003F5DB1"/>
    <w:rsid w:val="00400AF6"/>
    <w:rsid w:val="0040137B"/>
    <w:rsid w:val="00401F8C"/>
    <w:rsid w:val="004026D8"/>
    <w:rsid w:val="00402880"/>
    <w:rsid w:val="00402A8E"/>
    <w:rsid w:val="0040358D"/>
    <w:rsid w:val="00403745"/>
    <w:rsid w:val="00405195"/>
    <w:rsid w:val="00410F36"/>
    <w:rsid w:val="0041263D"/>
    <w:rsid w:val="00413007"/>
    <w:rsid w:val="00413996"/>
    <w:rsid w:val="00414031"/>
    <w:rsid w:val="004148FC"/>
    <w:rsid w:val="004161EC"/>
    <w:rsid w:val="00417F07"/>
    <w:rsid w:val="00422A5E"/>
    <w:rsid w:val="00422F6D"/>
    <w:rsid w:val="00424B8B"/>
    <w:rsid w:val="00425B98"/>
    <w:rsid w:val="004266F7"/>
    <w:rsid w:val="00430140"/>
    <w:rsid w:val="004306D7"/>
    <w:rsid w:val="00430744"/>
    <w:rsid w:val="00430D2B"/>
    <w:rsid w:val="00431027"/>
    <w:rsid w:val="004319F7"/>
    <w:rsid w:val="00431F60"/>
    <w:rsid w:val="00433E73"/>
    <w:rsid w:val="00433FAF"/>
    <w:rsid w:val="004343F6"/>
    <w:rsid w:val="004351F8"/>
    <w:rsid w:val="00435264"/>
    <w:rsid w:val="00435537"/>
    <w:rsid w:val="004403C8"/>
    <w:rsid w:val="00440478"/>
    <w:rsid w:val="004404EF"/>
    <w:rsid w:val="00442C3F"/>
    <w:rsid w:val="0044303F"/>
    <w:rsid w:val="00443E74"/>
    <w:rsid w:val="00445554"/>
    <w:rsid w:val="00450071"/>
    <w:rsid w:val="00452527"/>
    <w:rsid w:val="00453AE8"/>
    <w:rsid w:val="004541AD"/>
    <w:rsid w:val="00454A26"/>
    <w:rsid w:val="004553F3"/>
    <w:rsid w:val="00456297"/>
    <w:rsid w:val="0045641D"/>
    <w:rsid w:val="00456FC1"/>
    <w:rsid w:val="00460476"/>
    <w:rsid w:val="004622CB"/>
    <w:rsid w:val="004630AA"/>
    <w:rsid w:val="00463146"/>
    <w:rsid w:val="004637BF"/>
    <w:rsid w:val="0046391F"/>
    <w:rsid w:val="00463BBA"/>
    <w:rsid w:val="00463BD4"/>
    <w:rsid w:val="00463D26"/>
    <w:rsid w:val="004646EF"/>
    <w:rsid w:val="00465646"/>
    <w:rsid w:val="00465B2E"/>
    <w:rsid w:val="0046607A"/>
    <w:rsid w:val="004663FD"/>
    <w:rsid w:val="004669DB"/>
    <w:rsid w:val="00467F1B"/>
    <w:rsid w:val="00470908"/>
    <w:rsid w:val="00472AD7"/>
    <w:rsid w:val="004737EE"/>
    <w:rsid w:val="004742A2"/>
    <w:rsid w:val="004756FC"/>
    <w:rsid w:val="00475B9D"/>
    <w:rsid w:val="0048066E"/>
    <w:rsid w:val="00482449"/>
    <w:rsid w:val="00482ED1"/>
    <w:rsid w:val="00482FB8"/>
    <w:rsid w:val="00483217"/>
    <w:rsid w:val="00485538"/>
    <w:rsid w:val="004856A5"/>
    <w:rsid w:val="004857C3"/>
    <w:rsid w:val="004861E5"/>
    <w:rsid w:val="004862A8"/>
    <w:rsid w:val="004878E4"/>
    <w:rsid w:val="00487AA8"/>
    <w:rsid w:val="00491769"/>
    <w:rsid w:val="0049193A"/>
    <w:rsid w:val="004937FB"/>
    <w:rsid w:val="0049781A"/>
    <w:rsid w:val="004A0AD3"/>
    <w:rsid w:val="004A11BD"/>
    <w:rsid w:val="004A2239"/>
    <w:rsid w:val="004A27C5"/>
    <w:rsid w:val="004A2B58"/>
    <w:rsid w:val="004A2E64"/>
    <w:rsid w:val="004A35AE"/>
    <w:rsid w:val="004A4C2D"/>
    <w:rsid w:val="004A70C0"/>
    <w:rsid w:val="004B02F3"/>
    <w:rsid w:val="004B1406"/>
    <w:rsid w:val="004B2042"/>
    <w:rsid w:val="004B290E"/>
    <w:rsid w:val="004B3296"/>
    <w:rsid w:val="004B370B"/>
    <w:rsid w:val="004B4166"/>
    <w:rsid w:val="004B4E0C"/>
    <w:rsid w:val="004B5B29"/>
    <w:rsid w:val="004B749D"/>
    <w:rsid w:val="004B765B"/>
    <w:rsid w:val="004C061D"/>
    <w:rsid w:val="004C215F"/>
    <w:rsid w:val="004C2758"/>
    <w:rsid w:val="004C2813"/>
    <w:rsid w:val="004C3534"/>
    <w:rsid w:val="004C69B4"/>
    <w:rsid w:val="004C7B8D"/>
    <w:rsid w:val="004D151E"/>
    <w:rsid w:val="004D16B4"/>
    <w:rsid w:val="004D1A8D"/>
    <w:rsid w:val="004D2434"/>
    <w:rsid w:val="004D28CC"/>
    <w:rsid w:val="004D39FF"/>
    <w:rsid w:val="004D3C73"/>
    <w:rsid w:val="004D4BC4"/>
    <w:rsid w:val="004D4DDE"/>
    <w:rsid w:val="004D5CC6"/>
    <w:rsid w:val="004D6EC9"/>
    <w:rsid w:val="004D70C5"/>
    <w:rsid w:val="004E1F51"/>
    <w:rsid w:val="004E2A3D"/>
    <w:rsid w:val="004E2BED"/>
    <w:rsid w:val="004E397B"/>
    <w:rsid w:val="004E3E1A"/>
    <w:rsid w:val="004E46E1"/>
    <w:rsid w:val="004E63B8"/>
    <w:rsid w:val="004E7C9A"/>
    <w:rsid w:val="004F0F89"/>
    <w:rsid w:val="004F1D47"/>
    <w:rsid w:val="004F22FB"/>
    <w:rsid w:val="004F29C4"/>
    <w:rsid w:val="004F37E0"/>
    <w:rsid w:val="004F38BE"/>
    <w:rsid w:val="004F47CD"/>
    <w:rsid w:val="004F4FB5"/>
    <w:rsid w:val="004F5332"/>
    <w:rsid w:val="00501007"/>
    <w:rsid w:val="005018E4"/>
    <w:rsid w:val="00502358"/>
    <w:rsid w:val="00503F00"/>
    <w:rsid w:val="005047D2"/>
    <w:rsid w:val="00504BA9"/>
    <w:rsid w:val="00504F7A"/>
    <w:rsid w:val="00506166"/>
    <w:rsid w:val="00510719"/>
    <w:rsid w:val="005117CD"/>
    <w:rsid w:val="00512445"/>
    <w:rsid w:val="00514241"/>
    <w:rsid w:val="00516AFB"/>
    <w:rsid w:val="00517365"/>
    <w:rsid w:val="005175C7"/>
    <w:rsid w:val="0052131C"/>
    <w:rsid w:val="00524BE6"/>
    <w:rsid w:val="005309EE"/>
    <w:rsid w:val="005317B2"/>
    <w:rsid w:val="00531EE8"/>
    <w:rsid w:val="0053318F"/>
    <w:rsid w:val="00534501"/>
    <w:rsid w:val="0053498F"/>
    <w:rsid w:val="00534D60"/>
    <w:rsid w:val="00535C9F"/>
    <w:rsid w:val="00535CE7"/>
    <w:rsid w:val="00535EB8"/>
    <w:rsid w:val="00537BCB"/>
    <w:rsid w:val="005400C5"/>
    <w:rsid w:val="00540940"/>
    <w:rsid w:val="005413CD"/>
    <w:rsid w:val="0054344C"/>
    <w:rsid w:val="005474BB"/>
    <w:rsid w:val="00550981"/>
    <w:rsid w:val="00550E7E"/>
    <w:rsid w:val="0055658A"/>
    <w:rsid w:val="00556B9C"/>
    <w:rsid w:val="00556BDE"/>
    <w:rsid w:val="00556D76"/>
    <w:rsid w:val="0055751D"/>
    <w:rsid w:val="00557FD8"/>
    <w:rsid w:val="005602C4"/>
    <w:rsid w:val="00561444"/>
    <w:rsid w:val="0056145A"/>
    <w:rsid w:val="005614E5"/>
    <w:rsid w:val="00561E66"/>
    <w:rsid w:val="00564C1C"/>
    <w:rsid w:val="00564E30"/>
    <w:rsid w:val="005657BE"/>
    <w:rsid w:val="005657E1"/>
    <w:rsid w:val="00565C20"/>
    <w:rsid w:val="00567408"/>
    <w:rsid w:val="005702BC"/>
    <w:rsid w:val="00572BFD"/>
    <w:rsid w:val="00574415"/>
    <w:rsid w:val="00574867"/>
    <w:rsid w:val="00575472"/>
    <w:rsid w:val="005765ED"/>
    <w:rsid w:val="0057699D"/>
    <w:rsid w:val="005775E7"/>
    <w:rsid w:val="00580E26"/>
    <w:rsid w:val="00580E7C"/>
    <w:rsid w:val="005818DC"/>
    <w:rsid w:val="00581A8B"/>
    <w:rsid w:val="00581FB6"/>
    <w:rsid w:val="005821D7"/>
    <w:rsid w:val="005841C1"/>
    <w:rsid w:val="00584298"/>
    <w:rsid w:val="005856AB"/>
    <w:rsid w:val="005865AC"/>
    <w:rsid w:val="00586E49"/>
    <w:rsid w:val="00586FB1"/>
    <w:rsid w:val="00587C9C"/>
    <w:rsid w:val="00590048"/>
    <w:rsid w:val="00590497"/>
    <w:rsid w:val="00591F0A"/>
    <w:rsid w:val="005926C2"/>
    <w:rsid w:val="00592ADB"/>
    <w:rsid w:val="00592B08"/>
    <w:rsid w:val="005942AA"/>
    <w:rsid w:val="005945CA"/>
    <w:rsid w:val="00595021"/>
    <w:rsid w:val="00595D98"/>
    <w:rsid w:val="00595E4B"/>
    <w:rsid w:val="00595F27"/>
    <w:rsid w:val="0059695B"/>
    <w:rsid w:val="00596E88"/>
    <w:rsid w:val="005A017E"/>
    <w:rsid w:val="005A0B7D"/>
    <w:rsid w:val="005A1A44"/>
    <w:rsid w:val="005A1E55"/>
    <w:rsid w:val="005A2137"/>
    <w:rsid w:val="005A2174"/>
    <w:rsid w:val="005A2983"/>
    <w:rsid w:val="005A36C3"/>
    <w:rsid w:val="005A3D3C"/>
    <w:rsid w:val="005A3FC3"/>
    <w:rsid w:val="005A4896"/>
    <w:rsid w:val="005A5429"/>
    <w:rsid w:val="005A7006"/>
    <w:rsid w:val="005B0AFC"/>
    <w:rsid w:val="005B1460"/>
    <w:rsid w:val="005B1F2D"/>
    <w:rsid w:val="005B480F"/>
    <w:rsid w:val="005B6748"/>
    <w:rsid w:val="005B6B63"/>
    <w:rsid w:val="005B784C"/>
    <w:rsid w:val="005C01E2"/>
    <w:rsid w:val="005C1893"/>
    <w:rsid w:val="005C27DD"/>
    <w:rsid w:val="005C3DD2"/>
    <w:rsid w:val="005C49D1"/>
    <w:rsid w:val="005C645C"/>
    <w:rsid w:val="005C6460"/>
    <w:rsid w:val="005C72EB"/>
    <w:rsid w:val="005C7355"/>
    <w:rsid w:val="005C7843"/>
    <w:rsid w:val="005D04A5"/>
    <w:rsid w:val="005D1846"/>
    <w:rsid w:val="005D18F6"/>
    <w:rsid w:val="005D276D"/>
    <w:rsid w:val="005D2B72"/>
    <w:rsid w:val="005D46D7"/>
    <w:rsid w:val="005D6359"/>
    <w:rsid w:val="005D6B74"/>
    <w:rsid w:val="005D6CBD"/>
    <w:rsid w:val="005E35B0"/>
    <w:rsid w:val="005E40A4"/>
    <w:rsid w:val="005E4D82"/>
    <w:rsid w:val="005E5096"/>
    <w:rsid w:val="005F00E4"/>
    <w:rsid w:val="005F0128"/>
    <w:rsid w:val="005F0876"/>
    <w:rsid w:val="005F12CA"/>
    <w:rsid w:val="005F32BD"/>
    <w:rsid w:val="005F4619"/>
    <w:rsid w:val="005F4A35"/>
    <w:rsid w:val="005F4CDC"/>
    <w:rsid w:val="005F582D"/>
    <w:rsid w:val="005F646B"/>
    <w:rsid w:val="005F6786"/>
    <w:rsid w:val="005F678B"/>
    <w:rsid w:val="005F7182"/>
    <w:rsid w:val="005F76C6"/>
    <w:rsid w:val="00600867"/>
    <w:rsid w:val="00600DFE"/>
    <w:rsid w:val="00602FB8"/>
    <w:rsid w:val="00603067"/>
    <w:rsid w:val="0060312A"/>
    <w:rsid w:val="00603912"/>
    <w:rsid w:val="0060458B"/>
    <w:rsid w:val="0060471B"/>
    <w:rsid w:val="00604CE2"/>
    <w:rsid w:val="00604DB9"/>
    <w:rsid w:val="00604F0A"/>
    <w:rsid w:val="00605458"/>
    <w:rsid w:val="0060557A"/>
    <w:rsid w:val="00605826"/>
    <w:rsid w:val="00606492"/>
    <w:rsid w:val="00606AA8"/>
    <w:rsid w:val="00606F92"/>
    <w:rsid w:val="006108EB"/>
    <w:rsid w:val="00610C5E"/>
    <w:rsid w:val="00611128"/>
    <w:rsid w:val="006116B9"/>
    <w:rsid w:val="00611E8C"/>
    <w:rsid w:val="0061204C"/>
    <w:rsid w:val="0061293D"/>
    <w:rsid w:val="0061430E"/>
    <w:rsid w:val="00614AED"/>
    <w:rsid w:val="00614FC8"/>
    <w:rsid w:val="00615170"/>
    <w:rsid w:val="00615377"/>
    <w:rsid w:val="00616354"/>
    <w:rsid w:val="0062007D"/>
    <w:rsid w:val="00622312"/>
    <w:rsid w:val="00622A0F"/>
    <w:rsid w:val="0062484A"/>
    <w:rsid w:val="006249FB"/>
    <w:rsid w:val="00625EB7"/>
    <w:rsid w:val="00626626"/>
    <w:rsid w:val="0062665A"/>
    <w:rsid w:val="00627847"/>
    <w:rsid w:val="00630203"/>
    <w:rsid w:val="00630AF7"/>
    <w:rsid w:val="00631A01"/>
    <w:rsid w:val="00631AF2"/>
    <w:rsid w:val="0063445D"/>
    <w:rsid w:val="00634BF9"/>
    <w:rsid w:val="00634F8A"/>
    <w:rsid w:val="0063512E"/>
    <w:rsid w:val="00637B7D"/>
    <w:rsid w:val="00640275"/>
    <w:rsid w:val="00640717"/>
    <w:rsid w:val="006418B5"/>
    <w:rsid w:val="00641AB5"/>
    <w:rsid w:val="006427E2"/>
    <w:rsid w:val="00642E6E"/>
    <w:rsid w:val="006448B7"/>
    <w:rsid w:val="00644D40"/>
    <w:rsid w:val="00645597"/>
    <w:rsid w:val="00647489"/>
    <w:rsid w:val="006503E9"/>
    <w:rsid w:val="00653762"/>
    <w:rsid w:val="0065397F"/>
    <w:rsid w:val="00653A98"/>
    <w:rsid w:val="0065446E"/>
    <w:rsid w:val="00654DB1"/>
    <w:rsid w:val="006560ED"/>
    <w:rsid w:val="00656500"/>
    <w:rsid w:val="00661452"/>
    <w:rsid w:val="00661523"/>
    <w:rsid w:val="0066283C"/>
    <w:rsid w:val="00663062"/>
    <w:rsid w:val="00664285"/>
    <w:rsid w:val="0066555A"/>
    <w:rsid w:val="006668B8"/>
    <w:rsid w:val="006701CD"/>
    <w:rsid w:val="00670557"/>
    <w:rsid w:val="00671C09"/>
    <w:rsid w:val="0067219E"/>
    <w:rsid w:val="00673E85"/>
    <w:rsid w:val="0067626C"/>
    <w:rsid w:val="006763DD"/>
    <w:rsid w:val="00676664"/>
    <w:rsid w:val="0067747B"/>
    <w:rsid w:val="00677B07"/>
    <w:rsid w:val="0068149F"/>
    <w:rsid w:val="0068190C"/>
    <w:rsid w:val="00683136"/>
    <w:rsid w:val="00683918"/>
    <w:rsid w:val="00684025"/>
    <w:rsid w:val="006840B8"/>
    <w:rsid w:val="006856AB"/>
    <w:rsid w:val="00685C03"/>
    <w:rsid w:val="00687979"/>
    <w:rsid w:val="00687BF1"/>
    <w:rsid w:val="006904C3"/>
    <w:rsid w:val="0069214D"/>
    <w:rsid w:val="00692FB9"/>
    <w:rsid w:val="006935C7"/>
    <w:rsid w:val="00694934"/>
    <w:rsid w:val="00694BCB"/>
    <w:rsid w:val="00695218"/>
    <w:rsid w:val="0069562D"/>
    <w:rsid w:val="00696C1E"/>
    <w:rsid w:val="006A05B6"/>
    <w:rsid w:val="006A1412"/>
    <w:rsid w:val="006A1ABE"/>
    <w:rsid w:val="006A2170"/>
    <w:rsid w:val="006A26C9"/>
    <w:rsid w:val="006A4B36"/>
    <w:rsid w:val="006A4C9B"/>
    <w:rsid w:val="006A4F6A"/>
    <w:rsid w:val="006A5009"/>
    <w:rsid w:val="006A50FD"/>
    <w:rsid w:val="006A6961"/>
    <w:rsid w:val="006B1530"/>
    <w:rsid w:val="006B33AB"/>
    <w:rsid w:val="006B51DD"/>
    <w:rsid w:val="006B6FB3"/>
    <w:rsid w:val="006B710A"/>
    <w:rsid w:val="006C0F64"/>
    <w:rsid w:val="006C16A4"/>
    <w:rsid w:val="006C1745"/>
    <w:rsid w:val="006C1D88"/>
    <w:rsid w:val="006C1FA2"/>
    <w:rsid w:val="006C3764"/>
    <w:rsid w:val="006C60CC"/>
    <w:rsid w:val="006C6DB2"/>
    <w:rsid w:val="006C72AC"/>
    <w:rsid w:val="006D01DB"/>
    <w:rsid w:val="006D034D"/>
    <w:rsid w:val="006D0A9C"/>
    <w:rsid w:val="006D0E2B"/>
    <w:rsid w:val="006D103E"/>
    <w:rsid w:val="006D1475"/>
    <w:rsid w:val="006D23C8"/>
    <w:rsid w:val="006D254C"/>
    <w:rsid w:val="006D3DCF"/>
    <w:rsid w:val="006D3F02"/>
    <w:rsid w:val="006D420C"/>
    <w:rsid w:val="006D4334"/>
    <w:rsid w:val="006D4740"/>
    <w:rsid w:val="006D61E1"/>
    <w:rsid w:val="006D6ABB"/>
    <w:rsid w:val="006D6FF3"/>
    <w:rsid w:val="006D7151"/>
    <w:rsid w:val="006D7732"/>
    <w:rsid w:val="006D7ACB"/>
    <w:rsid w:val="006E135C"/>
    <w:rsid w:val="006E1C0E"/>
    <w:rsid w:val="006E1EE8"/>
    <w:rsid w:val="006E37F8"/>
    <w:rsid w:val="006E38F2"/>
    <w:rsid w:val="006E3D94"/>
    <w:rsid w:val="006E45C7"/>
    <w:rsid w:val="006E52EF"/>
    <w:rsid w:val="006E61BE"/>
    <w:rsid w:val="006E65D5"/>
    <w:rsid w:val="006F02C0"/>
    <w:rsid w:val="006F10F2"/>
    <w:rsid w:val="006F2F54"/>
    <w:rsid w:val="006F3821"/>
    <w:rsid w:val="006F5C4A"/>
    <w:rsid w:val="006F74C8"/>
    <w:rsid w:val="00701766"/>
    <w:rsid w:val="00701D5F"/>
    <w:rsid w:val="00702446"/>
    <w:rsid w:val="007048AB"/>
    <w:rsid w:val="00704ACD"/>
    <w:rsid w:val="00704B8F"/>
    <w:rsid w:val="00705878"/>
    <w:rsid w:val="00705E79"/>
    <w:rsid w:val="00710135"/>
    <w:rsid w:val="00710345"/>
    <w:rsid w:val="00710550"/>
    <w:rsid w:val="00710619"/>
    <w:rsid w:val="0071094B"/>
    <w:rsid w:val="00711204"/>
    <w:rsid w:val="0071228F"/>
    <w:rsid w:val="00714194"/>
    <w:rsid w:val="0071734C"/>
    <w:rsid w:val="00717FCB"/>
    <w:rsid w:val="00720AA1"/>
    <w:rsid w:val="00720F0C"/>
    <w:rsid w:val="007229A8"/>
    <w:rsid w:val="007258AA"/>
    <w:rsid w:val="00726D75"/>
    <w:rsid w:val="00727A63"/>
    <w:rsid w:val="007302B2"/>
    <w:rsid w:val="007313C0"/>
    <w:rsid w:val="007313F2"/>
    <w:rsid w:val="007316B7"/>
    <w:rsid w:val="007343F6"/>
    <w:rsid w:val="00734CC9"/>
    <w:rsid w:val="00735639"/>
    <w:rsid w:val="00735811"/>
    <w:rsid w:val="00736094"/>
    <w:rsid w:val="007400BC"/>
    <w:rsid w:val="007405C1"/>
    <w:rsid w:val="0074386C"/>
    <w:rsid w:val="00743F16"/>
    <w:rsid w:val="007442A0"/>
    <w:rsid w:val="00744637"/>
    <w:rsid w:val="00744CBB"/>
    <w:rsid w:val="00744F70"/>
    <w:rsid w:val="00746DC7"/>
    <w:rsid w:val="00747D65"/>
    <w:rsid w:val="0075049B"/>
    <w:rsid w:val="00750ED3"/>
    <w:rsid w:val="00750ED8"/>
    <w:rsid w:val="00751D6D"/>
    <w:rsid w:val="0075351B"/>
    <w:rsid w:val="00755A7D"/>
    <w:rsid w:val="0075749F"/>
    <w:rsid w:val="007574DD"/>
    <w:rsid w:val="00757D9F"/>
    <w:rsid w:val="00757E97"/>
    <w:rsid w:val="00760D09"/>
    <w:rsid w:val="0076144D"/>
    <w:rsid w:val="007614D2"/>
    <w:rsid w:val="007635A8"/>
    <w:rsid w:val="00763A06"/>
    <w:rsid w:val="00763DAF"/>
    <w:rsid w:val="00764897"/>
    <w:rsid w:val="00764A96"/>
    <w:rsid w:val="0076568A"/>
    <w:rsid w:val="007705C5"/>
    <w:rsid w:val="00771DE2"/>
    <w:rsid w:val="00772649"/>
    <w:rsid w:val="007736A7"/>
    <w:rsid w:val="00774B77"/>
    <w:rsid w:val="00774C6C"/>
    <w:rsid w:val="00781A2E"/>
    <w:rsid w:val="00782077"/>
    <w:rsid w:val="0078299C"/>
    <w:rsid w:val="00783067"/>
    <w:rsid w:val="00784652"/>
    <w:rsid w:val="00784AC8"/>
    <w:rsid w:val="007855C7"/>
    <w:rsid w:val="00785756"/>
    <w:rsid w:val="007858A3"/>
    <w:rsid w:val="00785CBA"/>
    <w:rsid w:val="00785E27"/>
    <w:rsid w:val="00787451"/>
    <w:rsid w:val="00787EFB"/>
    <w:rsid w:val="00787F5F"/>
    <w:rsid w:val="0079100D"/>
    <w:rsid w:val="00791011"/>
    <w:rsid w:val="007915BC"/>
    <w:rsid w:val="00791C24"/>
    <w:rsid w:val="00791F78"/>
    <w:rsid w:val="007924B0"/>
    <w:rsid w:val="007930EC"/>
    <w:rsid w:val="00794017"/>
    <w:rsid w:val="0079586D"/>
    <w:rsid w:val="00796493"/>
    <w:rsid w:val="0079677F"/>
    <w:rsid w:val="00796892"/>
    <w:rsid w:val="007969BA"/>
    <w:rsid w:val="007974E9"/>
    <w:rsid w:val="007A0B8E"/>
    <w:rsid w:val="007A1731"/>
    <w:rsid w:val="007A4CF4"/>
    <w:rsid w:val="007A5B7F"/>
    <w:rsid w:val="007A652D"/>
    <w:rsid w:val="007A752E"/>
    <w:rsid w:val="007B0952"/>
    <w:rsid w:val="007B0D22"/>
    <w:rsid w:val="007B0F9F"/>
    <w:rsid w:val="007B0FB9"/>
    <w:rsid w:val="007B12CD"/>
    <w:rsid w:val="007B170C"/>
    <w:rsid w:val="007B1B25"/>
    <w:rsid w:val="007B3159"/>
    <w:rsid w:val="007B5EF0"/>
    <w:rsid w:val="007B7F0B"/>
    <w:rsid w:val="007C1298"/>
    <w:rsid w:val="007C2D3B"/>
    <w:rsid w:val="007C37B7"/>
    <w:rsid w:val="007C41A3"/>
    <w:rsid w:val="007C41F1"/>
    <w:rsid w:val="007C4EE9"/>
    <w:rsid w:val="007C5876"/>
    <w:rsid w:val="007C5AD5"/>
    <w:rsid w:val="007C6793"/>
    <w:rsid w:val="007C6B08"/>
    <w:rsid w:val="007C6C5E"/>
    <w:rsid w:val="007C75AF"/>
    <w:rsid w:val="007C7936"/>
    <w:rsid w:val="007D0C00"/>
    <w:rsid w:val="007D16F3"/>
    <w:rsid w:val="007D25C1"/>
    <w:rsid w:val="007D3F55"/>
    <w:rsid w:val="007D454F"/>
    <w:rsid w:val="007D4774"/>
    <w:rsid w:val="007D4A9D"/>
    <w:rsid w:val="007D51BB"/>
    <w:rsid w:val="007D5C86"/>
    <w:rsid w:val="007E03E0"/>
    <w:rsid w:val="007E0BB6"/>
    <w:rsid w:val="007E2830"/>
    <w:rsid w:val="007E3D9B"/>
    <w:rsid w:val="007E3F0E"/>
    <w:rsid w:val="007E3F1F"/>
    <w:rsid w:val="007E4795"/>
    <w:rsid w:val="007E510C"/>
    <w:rsid w:val="007E532E"/>
    <w:rsid w:val="007E5EC2"/>
    <w:rsid w:val="007E757A"/>
    <w:rsid w:val="007F3005"/>
    <w:rsid w:val="007F4338"/>
    <w:rsid w:val="007F4722"/>
    <w:rsid w:val="007F77B8"/>
    <w:rsid w:val="007F7C8E"/>
    <w:rsid w:val="00800880"/>
    <w:rsid w:val="00800D6E"/>
    <w:rsid w:val="0080140F"/>
    <w:rsid w:val="00801693"/>
    <w:rsid w:val="00801CB4"/>
    <w:rsid w:val="0080226D"/>
    <w:rsid w:val="00803A75"/>
    <w:rsid w:val="00804074"/>
    <w:rsid w:val="00804563"/>
    <w:rsid w:val="00805401"/>
    <w:rsid w:val="00807670"/>
    <w:rsid w:val="00807CF8"/>
    <w:rsid w:val="00810B00"/>
    <w:rsid w:val="00811451"/>
    <w:rsid w:val="008121D2"/>
    <w:rsid w:val="00814454"/>
    <w:rsid w:val="0081526C"/>
    <w:rsid w:val="0081663A"/>
    <w:rsid w:val="00816808"/>
    <w:rsid w:val="00816A28"/>
    <w:rsid w:val="0081785F"/>
    <w:rsid w:val="008179B5"/>
    <w:rsid w:val="00817C88"/>
    <w:rsid w:val="00817D2C"/>
    <w:rsid w:val="00817F84"/>
    <w:rsid w:val="0082126F"/>
    <w:rsid w:val="0082244A"/>
    <w:rsid w:val="00822F71"/>
    <w:rsid w:val="008233DF"/>
    <w:rsid w:val="00824D04"/>
    <w:rsid w:val="00825146"/>
    <w:rsid w:val="00826260"/>
    <w:rsid w:val="008267EA"/>
    <w:rsid w:val="00826FBB"/>
    <w:rsid w:val="00827638"/>
    <w:rsid w:val="00827702"/>
    <w:rsid w:val="008300BF"/>
    <w:rsid w:val="00831B11"/>
    <w:rsid w:val="00833CFF"/>
    <w:rsid w:val="00834870"/>
    <w:rsid w:val="008354C1"/>
    <w:rsid w:val="00835EA7"/>
    <w:rsid w:val="00836290"/>
    <w:rsid w:val="00840573"/>
    <w:rsid w:val="008405AD"/>
    <w:rsid w:val="008408E4"/>
    <w:rsid w:val="00840B7E"/>
    <w:rsid w:val="00841C8F"/>
    <w:rsid w:val="0084679D"/>
    <w:rsid w:val="0084687B"/>
    <w:rsid w:val="008470CF"/>
    <w:rsid w:val="0084750F"/>
    <w:rsid w:val="0085037A"/>
    <w:rsid w:val="00850851"/>
    <w:rsid w:val="00850BB3"/>
    <w:rsid w:val="00851252"/>
    <w:rsid w:val="00851AC6"/>
    <w:rsid w:val="00851DCB"/>
    <w:rsid w:val="008522B4"/>
    <w:rsid w:val="0085355A"/>
    <w:rsid w:val="008550DF"/>
    <w:rsid w:val="0085510B"/>
    <w:rsid w:val="00855388"/>
    <w:rsid w:val="0085551E"/>
    <w:rsid w:val="00855D6B"/>
    <w:rsid w:val="0085630E"/>
    <w:rsid w:val="00857C2D"/>
    <w:rsid w:val="008604A0"/>
    <w:rsid w:val="008607CD"/>
    <w:rsid w:val="00860BE5"/>
    <w:rsid w:val="00862033"/>
    <w:rsid w:val="00862432"/>
    <w:rsid w:val="0086347A"/>
    <w:rsid w:val="00863FA4"/>
    <w:rsid w:val="0086441A"/>
    <w:rsid w:val="0086470D"/>
    <w:rsid w:val="00865B9D"/>
    <w:rsid w:val="00866289"/>
    <w:rsid w:val="00866DB0"/>
    <w:rsid w:val="00870897"/>
    <w:rsid w:val="0087125E"/>
    <w:rsid w:val="00871613"/>
    <w:rsid w:val="008718CC"/>
    <w:rsid w:val="00873531"/>
    <w:rsid w:val="00874B83"/>
    <w:rsid w:val="00875066"/>
    <w:rsid w:val="00875864"/>
    <w:rsid w:val="00880339"/>
    <w:rsid w:val="008803D6"/>
    <w:rsid w:val="0088170B"/>
    <w:rsid w:val="0088184B"/>
    <w:rsid w:val="008824A2"/>
    <w:rsid w:val="00882690"/>
    <w:rsid w:val="00882E0D"/>
    <w:rsid w:val="00883674"/>
    <w:rsid w:val="0088396B"/>
    <w:rsid w:val="00884787"/>
    <w:rsid w:val="008851CC"/>
    <w:rsid w:val="00885DD6"/>
    <w:rsid w:val="00885F6D"/>
    <w:rsid w:val="008870EA"/>
    <w:rsid w:val="008876C0"/>
    <w:rsid w:val="00887CA2"/>
    <w:rsid w:val="00890758"/>
    <w:rsid w:val="00891F00"/>
    <w:rsid w:val="00894949"/>
    <w:rsid w:val="00894E88"/>
    <w:rsid w:val="00897208"/>
    <w:rsid w:val="00897D62"/>
    <w:rsid w:val="008A06D1"/>
    <w:rsid w:val="008A2E04"/>
    <w:rsid w:val="008A2F4B"/>
    <w:rsid w:val="008A3B8E"/>
    <w:rsid w:val="008A4255"/>
    <w:rsid w:val="008A42B5"/>
    <w:rsid w:val="008A4A2E"/>
    <w:rsid w:val="008A52B4"/>
    <w:rsid w:val="008A590D"/>
    <w:rsid w:val="008B1B4D"/>
    <w:rsid w:val="008B3015"/>
    <w:rsid w:val="008B4956"/>
    <w:rsid w:val="008B4AF6"/>
    <w:rsid w:val="008B5BFE"/>
    <w:rsid w:val="008B5CB7"/>
    <w:rsid w:val="008B62D9"/>
    <w:rsid w:val="008B650B"/>
    <w:rsid w:val="008B65B0"/>
    <w:rsid w:val="008B7072"/>
    <w:rsid w:val="008C1089"/>
    <w:rsid w:val="008C14D6"/>
    <w:rsid w:val="008C17DA"/>
    <w:rsid w:val="008C1BA8"/>
    <w:rsid w:val="008C352C"/>
    <w:rsid w:val="008C5B42"/>
    <w:rsid w:val="008C6DD1"/>
    <w:rsid w:val="008C796B"/>
    <w:rsid w:val="008C7A3E"/>
    <w:rsid w:val="008C7B15"/>
    <w:rsid w:val="008D1277"/>
    <w:rsid w:val="008D1740"/>
    <w:rsid w:val="008D1CAC"/>
    <w:rsid w:val="008D2943"/>
    <w:rsid w:val="008D3ADF"/>
    <w:rsid w:val="008D497B"/>
    <w:rsid w:val="008D4A6E"/>
    <w:rsid w:val="008D56CB"/>
    <w:rsid w:val="008D5C5E"/>
    <w:rsid w:val="008D5D22"/>
    <w:rsid w:val="008D69DE"/>
    <w:rsid w:val="008E031E"/>
    <w:rsid w:val="008E071A"/>
    <w:rsid w:val="008E09D7"/>
    <w:rsid w:val="008E0A3D"/>
    <w:rsid w:val="008E10CA"/>
    <w:rsid w:val="008E1EE7"/>
    <w:rsid w:val="008E2405"/>
    <w:rsid w:val="008E3555"/>
    <w:rsid w:val="008E4BE9"/>
    <w:rsid w:val="008E6198"/>
    <w:rsid w:val="008E630F"/>
    <w:rsid w:val="008E6B8A"/>
    <w:rsid w:val="008E77A4"/>
    <w:rsid w:val="008E7850"/>
    <w:rsid w:val="008E79A5"/>
    <w:rsid w:val="008F0B4E"/>
    <w:rsid w:val="008F0F02"/>
    <w:rsid w:val="008F1141"/>
    <w:rsid w:val="008F3392"/>
    <w:rsid w:val="008F6C73"/>
    <w:rsid w:val="0090161D"/>
    <w:rsid w:val="009020E1"/>
    <w:rsid w:val="0090248F"/>
    <w:rsid w:val="00902535"/>
    <w:rsid w:val="0090358F"/>
    <w:rsid w:val="0090383F"/>
    <w:rsid w:val="00904915"/>
    <w:rsid w:val="00905874"/>
    <w:rsid w:val="009065E4"/>
    <w:rsid w:val="00907498"/>
    <w:rsid w:val="009102F5"/>
    <w:rsid w:val="009108FE"/>
    <w:rsid w:val="009112FA"/>
    <w:rsid w:val="00911B83"/>
    <w:rsid w:val="00911D51"/>
    <w:rsid w:val="00911F13"/>
    <w:rsid w:val="00913426"/>
    <w:rsid w:val="00913F0C"/>
    <w:rsid w:val="00915179"/>
    <w:rsid w:val="009160C7"/>
    <w:rsid w:val="00916154"/>
    <w:rsid w:val="0092003B"/>
    <w:rsid w:val="0092093E"/>
    <w:rsid w:val="00920AD2"/>
    <w:rsid w:val="009216C8"/>
    <w:rsid w:val="0092225B"/>
    <w:rsid w:val="009251A1"/>
    <w:rsid w:val="0092536F"/>
    <w:rsid w:val="009255C8"/>
    <w:rsid w:val="0092581E"/>
    <w:rsid w:val="00925D83"/>
    <w:rsid w:val="009277A4"/>
    <w:rsid w:val="00927983"/>
    <w:rsid w:val="009300A2"/>
    <w:rsid w:val="009310EE"/>
    <w:rsid w:val="00931A37"/>
    <w:rsid w:val="00932B15"/>
    <w:rsid w:val="00932C71"/>
    <w:rsid w:val="009331A0"/>
    <w:rsid w:val="00933B12"/>
    <w:rsid w:val="00933F95"/>
    <w:rsid w:val="0093777C"/>
    <w:rsid w:val="00937865"/>
    <w:rsid w:val="00941174"/>
    <w:rsid w:val="009420D8"/>
    <w:rsid w:val="009424F9"/>
    <w:rsid w:val="009468BE"/>
    <w:rsid w:val="009476FE"/>
    <w:rsid w:val="0095253A"/>
    <w:rsid w:val="00952644"/>
    <w:rsid w:val="009530F2"/>
    <w:rsid w:val="009540EF"/>
    <w:rsid w:val="009544DD"/>
    <w:rsid w:val="00955946"/>
    <w:rsid w:val="00956ACA"/>
    <w:rsid w:val="00957167"/>
    <w:rsid w:val="00957191"/>
    <w:rsid w:val="00960174"/>
    <w:rsid w:val="009604E9"/>
    <w:rsid w:val="00961C2A"/>
    <w:rsid w:val="00962C40"/>
    <w:rsid w:val="00966C87"/>
    <w:rsid w:val="00970690"/>
    <w:rsid w:val="00971883"/>
    <w:rsid w:val="009726E6"/>
    <w:rsid w:val="00974112"/>
    <w:rsid w:val="009741AE"/>
    <w:rsid w:val="00974A2F"/>
    <w:rsid w:val="00974F91"/>
    <w:rsid w:val="00975428"/>
    <w:rsid w:val="00975D66"/>
    <w:rsid w:val="009765B8"/>
    <w:rsid w:val="00976C54"/>
    <w:rsid w:val="0097797D"/>
    <w:rsid w:val="00980804"/>
    <w:rsid w:val="00981526"/>
    <w:rsid w:val="009815AD"/>
    <w:rsid w:val="00983110"/>
    <w:rsid w:val="00983481"/>
    <w:rsid w:val="009836FA"/>
    <w:rsid w:val="00984B98"/>
    <w:rsid w:val="00991ACC"/>
    <w:rsid w:val="00991AE6"/>
    <w:rsid w:val="0099223F"/>
    <w:rsid w:val="00993A81"/>
    <w:rsid w:val="0099441B"/>
    <w:rsid w:val="00994C53"/>
    <w:rsid w:val="009950B0"/>
    <w:rsid w:val="009954C0"/>
    <w:rsid w:val="0099655D"/>
    <w:rsid w:val="009969CC"/>
    <w:rsid w:val="0099712F"/>
    <w:rsid w:val="00997836"/>
    <w:rsid w:val="009A1D15"/>
    <w:rsid w:val="009A2CF0"/>
    <w:rsid w:val="009A34EF"/>
    <w:rsid w:val="009A3F5C"/>
    <w:rsid w:val="009A5584"/>
    <w:rsid w:val="009A55C9"/>
    <w:rsid w:val="009A579B"/>
    <w:rsid w:val="009A5D6A"/>
    <w:rsid w:val="009A737D"/>
    <w:rsid w:val="009A7EEE"/>
    <w:rsid w:val="009B020B"/>
    <w:rsid w:val="009B07D9"/>
    <w:rsid w:val="009B0A0D"/>
    <w:rsid w:val="009B10D0"/>
    <w:rsid w:val="009B15C9"/>
    <w:rsid w:val="009B1C09"/>
    <w:rsid w:val="009B1FFD"/>
    <w:rsid w:val="009B2F4C"/>
    <w:rsid w:val="009B310B"/>
    <w:rsid w:val="009B361B"/>
    <w:rsid w:val="009B3F2A"/>
    <w:rsid w:val="009B566A"/>
    <w:rsid w:val="009B575C"/>
    <w:rsid w:val="009B6E45"/>
    <w:rsid w:val="009B7AD4"/>
    <w:rsid w:val="009C0661"/>
    <w:rsid w:val="009C19B0"/>
    <w:rsid w:val="009C201A"/>
    <w:rsid w:val="009C4729"/>
    <w:rsid w:val="009C71E3"/>
    <w:rsid w:val="009C7C7D"/>
    <w:rsid w:val="009D14B9"/>
    <w:rsid w:val="009D1858"/>
    <w:rsid w:val="009D29BB"/>
    <w:rsid w:val="009D2A06"/>
    <w:rsid w:val="009D3B67"/>
    <w:rsid w:val="009D3C8C"/>
    <w:rsid w:val="009D3D98"/>
    <w:rsid w:val="009D4843"/>
    <w:rsid w:val="009D5C5D"/>
    <w:rsid w:val="009D6232"/>
    <w:rsid w:val="009D6F77"/>
    <w:rsid w:val="009E022C"/>
    <w:rsid w:val="009E048A"/>
    <w:rsid w:val="009E232B"/>
    <w:rsid w:val="009E3111"/>
    <w:rsid w:val="009E3E0D"/>
    <w:rsid w:val="009E4BF7"/>
    <w:rsid w:val="009E4DA2"/>
    <w:rsid w:val="009E4DEA"/>
    <w:rsid w:val="009E51D3"/>
    <w:rsid w:val="009E541B"/>
    <w:rsid w:val="009E66F8"/>
    <w:rsid w:val="009F16E9"/>
    <w:rsid w:val="009F1B13"/>
    <w:rsid w:val="009F2FFD"/>
    <w:rsid w:val="009F68A0"/>
    <w:rsid w:val="00A006C5"/>
    <w:rsid w:val="00A0125C"/>
    <w:rsid w:val="00A01DAE"/>
    <w:rsid w:val="00A032F7"/>
    <w:rsid w:val="00A048D2"/>
    <w:rsid w:val="00A05ED8"/>
    <w:rsid w:val="00A05F07"/>
    <w:rsid w:val="00A06E41"/>
    <w:rsid w:val="00A07908"/>
    <w:rsid w:val="00A07D8F"/>
    <w:rsid w:val="00A115EC"/>
    <w:rsid w:val="00A11DB0"/>
    <w:rsid w:val="00A13455"/>
    <w:rsid w:val="00A13FE4"/>
    <w:rsid w:val="00A15161"/>
    <w:rsid w:val="00A167D1"/>
    <w:rsid w:val="00A16D81"/>
    <w:rsid w:val="00A17954"/>
    <w:rsid w:val="00A17D89"/>
    <w:rsid w:val="00A205A1"/>
    <w:rsid w:val="00A222A9"/>
    <w:rsid w:val="00A22C25"/>
    <w:rsid w:val="00A2399D"/>
    <w:rsid w:val="00A2404F"/>
    <w:rsid w:val="00A24CF6"/>
    <w:rsid w:val="00A25820"/>
    <w:rsid w:val="00A25DAF"/>
    <w:rsid w:val="00A26DDF"/>
    <w:rsid w:val="00A30406"/>
    <w:rsid w:val="00A30F15"/>
    <w:rsid w:val="00A330C4"/>
    <w:rsid w:val="00A33CAE"/>
    <w:rsid w:val="00A342B3"/>
    <w:rsid w:val="00A40530"/>
    <w:rsid w:val="00A40660"/>
    <w:rsid w:val="00A41B3D"/>
    <w:rsid w:val="00A41B4C"/>
    <w:rsid w:val="00A42B0B"/>
    <w:rsid w:val="00A4446E"/>
    <w:rsid w:val="00A4520D"/>
    <w:rsid w:val="00A457A0"/>
    <w:rsid w:val="00A4585B"/>
    <w:rsid w:val="00A4617E"/>
    <w:rsid w:val="00A46875"/>
    <w:rsid w:val="00A4724C"/>
    <w:rsid w:val="00A52541"/>
    <w:rsid w:val="00A5304B"/>
    <w:rsid w:val="00A53084"/>
    <w:rsid w:val="00A55434"/>
    <w:rsid w:val="00A55920"/>
    <w:rsid w:val="00A563F6"/>
    <w:rsid w:val="00A56C9B"/>
    <w:rsid w:val="00A56E66"/>
    <w:rsid w:val="00A57AFA"/>
    <w:rsid w:val="00A607F5"/>
    <w:rsid w:val="00A60D96"/>
    <w:rsid w:val="00A6133F"/>
    <w:rsid w:val="00A61798"/>
    <w:rsid w:val="00A61FC9"/>
    <w:rsid w:val="00A63E21"/>
    <w:rsid w:val="00A654F0"/>
    <w:rsid w:val="00A6569D"/>
    <w:rsid w:val="00A6658C"/>
    <w:rsid w:val="00A677FF"/>
    <w:rsid w:val="00A70267"/>
    <w:rsid w:val="00A70E84"/>
    <w:rsid w:val="00A72614"/>
    <w:rsid w:val="00A732A5"/>
    <w:rsid w:val="00A75570"/>
    <w:rsid w:val="00A7720C"/>
    <w:rsid w:val="00A77AD8"/>
    <w:rsid w:val="00A77C18"/>
    <w:rsid w:val="00A80714"/>
    <w:rsid w:val="00A824EA"/>
    <w:rsid w:val="00A82FBF"/>
    <w:rsid w:val="00A84613"/>
    <w:rsid w:val="00A8558A"/>
    <w:rsid w:val="00A86837"/>
    <w:rsid w:val="00A868A9"/>
    <w:rsid w:val="00A872BE"/>
    <w:rsid w:val="00A91462"/>
    <w:rsid w:val="00A9448A"/>
    <w:rsid w:val="00A96153"/>
    <w:rsid w:val="00A97B09"/>
    <w:rsid w:val="00A97CC5"/>
    <w:rsid w:val="00A97D02"/>
    <w:rsid w:val="00A97DB2"/>
    <w:rsid w:val="00AA0E86"/>
    <w:rsid w:val="00AA1A24"/>
    <w:rsid w:val="00AA22F5"/>
    <w:rsid w:val="00AA2C73"/>
    <w:rsid w:val="00AA2D62"/>
    <w:rsid w:val="00AA35BA"/>
    <w:rsid w:val="00AA37C3"/>
    <w:rsid w:val="00AA5F69"/>
    <w:rsid w:val="00AA6360"/>
    <w:rsid w:val="00AA681B"/>
    <w:rsid w:val="00AA6F2C"/>
    <w:rsid w:val="00AA7EDD"/>
    <w:rsid w:val="00AB2EA3"/>
    <w:rsid w:val="00AB390F"/>
    <w:rsid w:val="00AB3E85"/>
    <w:rsid w:val="00AB4103"/>
    <w:rsid w:val="00AB4B4C"/>
    <w:rsid w:val="00AB5222"/>
    <w:rsid w:val="00AB567F"/>
    <w:rsid w:val="00AB6363"/>
    <w:rsid w:val="00AB679A"/>
    <w:rsid w:val="00AC0EFC"/>
    <w:rsid w:val="00AC610A"/>
    <w:rsid w:val="00AC75CE"/>
    <w:rsid w:val="00AC79B4"/>
    <w:rsid w:val="00AD1329"/>
    <w:rsid w:val="00AD1E32"/>
    <w:rsid w:val="00AD3DF0"/>
    <w:rsid w:val="00AD4524"/>
    <w:rsid w:val="00AD4654"/>
    <w:rsid w:val="00AD4F20"/>
    <w:rsid w:val="00AD54DA"/>
    <w:rsid w:val="00AD5E19"/>
    <w:rsid w:val="00AD6453"/>
    <w:rsid w:val="00AD73E3"/>
    <w:rsid w:val="00AE04BF"/>
    <w:rsid w:val="00AE04ED"/>
    <w:rsid w:val="00AE120D"/>
    <w:rsid w:val="00AE1B39"/>
    <w:rsid w:val="00AE2308"/>
    <w:rsid w:val="00AE28E8"/>
    <w:rsid w:val="00AE2F5A"/>
    <w:rsid w:val="00AE566D"/>
    <w:rsid w:val="00AE6444"/>
    <w:rsid w:val="00AF0D9E"/>
    <w:rsid w:val="00AF0FE9"/>
    <w:rsid w:val="00AF28F2"/>
    <w:rsid w:val="00AF4775"/>
    <w:rsid w:val="00AF478B"/>
    <w:rsid w:val="00AF4AEC"/>
    <w:rsid w:val="00AF5C58"/>
    <w:rsid w:val="00B007A7"/>
    <w:rsid w:val="00B01489"/>
    <w:rsid w:val="00B018C5"/>
    <w:rsid w:val="00B02BCC"/>
    <w:rsid w:val="00B042BD"/>
    <w:rsid w:val="00B0472D"/>
    <w:rsid w:val="00B050C9"/>
    <w:rsid w:val="00B05101"/>
    <w:rsid w:val="00B055A7"/>
    <w:rsid w:val="00B05922"/>
    <w:rsid w:val="00B05BBF"/>
    <w:rsid w:val="00B0620D"/>
    <w:rsid w:val="00B06CD6"/>
    <w:rsid w:val="00B07B6A"/>
    <w:rsid w:val="00B07FC9"/>
    <w:rsid w:val="00B1057B"/>
    <w:rsid w:val="00B10748"/>
    <w:rsid w:val="00B10C31"/>
    <w:rsid w:val="00B115C9"/>
    <w:rsid w:val="00B13022"/>
    <w:rsid w:val="00B130FC"/>
    <w:rsid w:val="00B13557"/>
    <w:rsid w:val="00B13907"/>
    <w:rsid w:val="00B14378"/>
    <w:rsid w:val="00B1442D"/>
    <w:rsid w:val="00B14BE9"/>
    <w:rsid w:val="00B14F7D"/>
    <w:rsid w:val="00B15537"/>
    <w:rsid w:val="00B162A7"/>
    <w:rsid w:val="00B16D39"/>
    <w:rsid w:val="00B2182A"/>
    <w:rsid w:val="00B23C32"/>
    <w:rsid w:val="00B2447A"/>
    <w:rsid w:val="00B24940"/>
    <w:rsid w:val="00B24B5F"/>
    <w:rsid w:val="00B25083"/>
    <w:rsid w:val="00B26970"/>
    <w:rsid w:val="00B27528"/>
    <w:rsid w:val="00B275B2"/>
    <w:rsid w:val="00B27706"/>
    <w:rsid w:val="00B3066C"/>
    <w:rsid w:val="00B316D1"/>
    <w:rsid w:val="00B33291"/>
    <w:rsid w:val="00B35C3D"/>
    <w:rsid w:val="00B40080"/>
    <w:rsid w:val="00B4063C"/>
    <w:rsid w:val="00B42332"/>
    <w:rsid w:val="00B424E2"/>
    <w:rsid w:val="00B428D5"/>
    <w:rsid w:val="00B428D8"/>
    <w:rsid w:val="00B43072"/>
    <w:rsid w:val="00B433C7"/>
    <w:rsid w:val="00B44789"/>
    <w:rsid w:val="00B465B8"/>
    <w:rsid w:val="00B51B1A"/>
    <w:rsid w:val="00B52335"/>
    <w:rsid w:val="00B530D6"/>
    <w:rsid w:val="00B538D5"/>
    <w:rsid w:val="00B53D76"/>
    <w:rsid w:val="00B5527B"/>
    <w:rsid w:val="00B563EB"/>
    <w:rsid w:val="00B5792D"/>
    <w:rsid w:val="00B60296"/>
    <w:rsid w:val="00B61513"/>
    <w:rsid w:val="00B61F09"/>
    <w:rsid w:val="00B624AF"/>
    <w:rsid w:val="00B625D8"/>
    <w:rsid w:val="00B62B49"/>
    <w:rsid w:val="00B70EFC"/>
    <w:rsid w:val="00B729AD"/>
    <w:rsid w:val="00B74268"/>
    <w:rsid w:val="00B742BD"/>
    <w:rsid w:val="00B75BF6"/>
    <w:rsid w:val="00B76496"/>
    <w:rsid w:val="00B76573"/>
    <w:rsid w:val="00B80308"/>
    <w:rsid w:val="00B8116A"/>
    <w:rsid w:val="00B822C0"/>
    <w:rsid w:val="00B82F13"/>
    <w:rsid w:val="00B835F1"/>
    <w:rsid w:val="00B84C92"/>
    <w:rsid w:val="00B868D6"/>
    <w:rsid w:val="00B86D18"/>
    <w:rsid w:val="00B86ED6"/>
    <w:rsid w:val="00B87590"/>
    <w:rsid w:val="00B9030D"/>
    <w:rsid w:val="00B9043E"/>
    <w:rsid w:val="00B90A29"/>
    <w:rsid w:val="00B921DA"/>
    <w:rsid w:val="00B92342"/>
    <w:rsid w:val="00B92B25"/>
    <w:rsid w:val="00B93462"/>
    <w:rsid w:val="00B937E4"/>
    <w:rsid w:val="00B93952"/>
    <w:rsid w:val="00B95153"/>
    <w:rsid w:val="00B954E8"/>
    <w:rsid w:val="00BA0426"/>
    <w:rsid w:val="00BA053C"/>
    <w:rsid w:val="00BA4FCB"/>
    <w:rsid w:val="00BA544C"/>
    <w:rsid w:val="00BA55D2"/>
    <w:rsid w:val="00BA5D78"/>
    <w:rsid w:val="00BB116E"/>
    <w:rsid w:val="00BB232A"/>
    <w:rsid w:val="00BB2B51"/>
    <w:rsid w:val="00BB307C"/>
    <w:rsid w:val="00BB34E6"/>
    <w:rsid w:val="00BB3633"/>
    <w:rsid w:val="00BB44BB"/>
    <w:rsid w:val="00BB463A"/>
    <w:rsid w:val="00BB4940"/>
    <w:rsid w:val="00BB53C5"/>
    <w:rsid w:val="00BB56E5"/>
    <w:rsid w:val="00BB7D89"/>
    <w:rsid w:val="00BC06EC"/>
    <w:rsid w:val="00BC29CA"/>
    <w:rsid w:val="00BC37C0"/>
    <w:rsid w:val="00BC502D"/>
    <w:rsid w:val="00BC5180"/>
    <w:rsid w:val="00BC5842"/>
    <w:rsid w:val="00BC7DB7"/>
    <w:rsid w:val="00BD0996"/>
    <w:rsid w:val="00BD0E54"/>
    <w:rsid w:val="00BD1227"/>
    <w:rsid w:val="00BD20FB"/>
    <w:rsid w:val="00BD279F"/>
    <w:rsid w:val="00BD39AB"/>
    <w:rsid w:val="00BD4DEA"/>
    <w:rsid w:val="00BD6F07"/>
    <w:rsid w:val="00BD7E41"/>
    <w:rsid w:val="00BE09CE"/>
    <w:rsid w:val="00BE0CCC"/>
    <w:rsid w:val="00BE1004"/>
    <w:rsid w:val="00BE22AB"/>
    <w:rsid w:val="00BE3133"/>
    <w:rsid w:val="00BE362F"/>
    <w:rsid w:val="00BE3702"/>
    <w:rsid w:val="00BE3924"/>
    <w:rsid w:val="00BE55CC"/>
    <w:rsid w:val="00BE71D3"/>
    <w:rsid w:val="00BF01E7"/>
    <w:rsid w:val="00BF0E9A"/>
    <w:rsid w:val="00BF1687"/>
    <w:rsid w:val="00BF1B60"/>
    <w:rsid w:val="00BF2E7F"/>
    <w:rsid w:val="00BF3FC9"/>
    <w:rsid w:val="00BF4F85"/>
    <w:rsid w:val="00BF512A"/>
    <w:rsid w:val="00BF575E"/>
    <w:rsid w:val="00BF5C6B"/>
    <w:rsid w:val="00BF6933"/>
    <w:rsid w:val="00C008E5"/>
    <w:rsid w:val="00C00F2D"/>
    <w:rsid w:val="00C01433"/>
    <w:rsid w:val="00C01F4D"/>
    <w:rsid w:val="00C0265A"/>
    <w:rsid w:val="00C044B4"/>
    <w:rsid w:val="00C05725"/>
    <w:rsid w:val="00C06873"/>
    <w:rsid w:val="00C07857"/>
    <w:rsid w:val="00C07DE6"/>
    <w:rsid w:val="00C11BED"/>
    <w:rsid w:val="00C1428F"/>
    <w:rsid w:val="00C14616"/>
    <w:rsid w:val="00C15205"/>
    <w:rsid w:val="00C1570F"/>
    <w:rsid w:val="00C16035"/>
    <w:rsid w:val="00C1769F"/>
    <w:rsid w:val="00C177BA"/>
    <w:rsid w:val="00C214DE"/>
    <w:rsid w:val="00C21F0D"/>
    <w:rsid w:val="00C2219B"/>
    <w:rsid w:val="00C228C2"/>
    <w:rsid w:val="00C2302C"/>
    <w:rsid w:val="00C239E6"/>
    <w:rsid w:val="00C243BE"/>
    <w:rsid w:val="00C24876"/>
    <w:rsid w:val="00C2576D"/>
    <w:rsid w:val="00C277F9"/>
    <w:rsid w:val="00C27916"/>
    <w:rsid w:val="00C30AC4"/>
    <w:rsid w:val="00C30FAA"/>
    <w:rsid w:val="00C3190B"/>
    <w:rsid w:val="00C31F69"/>
    <w:rsid w:val="00C333B7"/>
    <w:rsid w:val="00C338B4"/>
    <w:rsid w:val="00C33D18"/>
    <w:rsid w:val="00C353E6"/>
    <w:rsid w:val="00C35EFC"/>
    <w:rsid w:val="00C3685E"/>
    <w:rsid w:val="00C4051B"/>
    <w:rsid w:val="00C40778"/>
    <w:rsid w:val="00C4078A"/>
    <w:rsid w:val="00C407E0"/>
    <w:rsid w:val="00C41124"/>
    <w:rsid w:val="00C411E4"/>
    <w:rsid w:val="00C41848"/>
    <w:rsid w:val="00C41D64"/>
    <w:rsid w:val="00C42B54"/>
    <w:rsid w:val="00C42D89"/>
    <w:rsid w:val="00C446BC"/>
    <w:rsid w:val="00C45AD7"/>
    <w:rsid w:val="00C46450"/>
    <w:rsid w:val="00C47F44"/>
    <w:rsid w:val="00C50874"/>
    <w:rsid w:val="00C52F23"/>
    <w:rsid w:val="00C533A5"/>
    <w:rsid w:val="00C537BD"/>
    <w:rsid w:val="00C547BE"/>
    <w:rsid w:val="00C5489A"/>
    <w:rsid w:val="00C5547B"/>
    <w:rsid w:val="00C55D16"/>
    <w:rsid w:val="00C561F8"/>
    <w:rsid w:val="00C5657A"/>
    <w:rsid w:val="00C57BAE"/>
    <w:rsid w:val="00C57BB6"/>
    <w:rsid w:val="00C61B5E"/>
    <w:rsid w:val="00C62BCE"/>
    <w:rsid w:val="00C63833"/>
    <w:rsid w:val="00C63F63"/>
    <w:rsid w:val="00C64B31"/>
    <w:rsid w:val="00C6530A"/>
    <w:rsid w:val="00C6534D"/>
    <w:rsid w:val="00C6784E"/>
    <w:rsid w:val="00C70755"/>
    <w:rsid w:val="00C712CB"/>
    <w:rsid w:val="00C722A8"/>
    <w:rsid w:val="00C73299"/>
    <w:rsid w:val="00C7409F"/>
    <w:rsid w:val="00C755D9"/>
    <w:rsid w:val="00C758BA"/>
    <w:rsid w:val="00C75A1E"/>
    <w:rsid w:val="00C75C09"/>
    <w:rsid w:val="00C76B00"/>
    <w:rsid w:val="00C76C1D"/>
    <w:rsid w:val="00C800DB"/>
    <w:rsid w:val="00C80648"/>
    <w:rsid w:val="00C80805"/>
    <w:rsid w:val="00C80C7A"/>
    <w:rsid w:val="00C80DD8"/>
    <w:rsid w:val="00C837D2"/>
    <w:rsid w:val="00C84F44"/>
    <w:rsid w:val="00C8504A"/>
    <w:rsid w:val="00C90EFB"/>
    <w:rsid w:val="00C91E6C"/>
    <w:rsid w:val="00C91FFF"/>
    <w:rsid w:val="00C922E2"/>
    <w:rsid w:val="00C927CB"/>
    <w:rsid w:val="00C93264"/>
    <w:rsid w:val="00C94075"/>
    <w:rsid w:val="00C94A12"/>
    <w:rsid w:val="00C950A8"/>
    <w:rsid w:val="00C95FE0"/>
    <w:rsid w:val="00C96129"/>
    <w:rsid w:val="00C97567"/>
    <w:rsid w:val="00CA0330"/>
    <w:rsid w:val="00CA0A4D"/>
    <w:rsid w:val="00CA13B6"/>
    <w:rsid w:val="00CA2A37"/>
    <w:rsid w:val="00CA34B8"/>
    <w:rsid w:val="00CA37FE"/>
    <w:rsid w:val="00CA3918"/>
    <w:rsid w:val="00CA3C01"/>
    <w:rsid w:val="00CA40AE"/>
    <w:rsid w:val="00CA4634"/>
    <w:rsid w:val="00CA52E6"/>
    <w:rsid w:val="00CA566B"/>
    <w:rsid w:val="00CA659B"/>
    <w:rsid w:val="00CA65B4"/>
    <w:rsid w:val="00CB059F"/>
    <w:rsid w:val="00CB05A5"/>
    <w:rsid w:val="00CB0AA9"/>
    <w:rsid w:val="00CB0BE4"/>
    <w:rsid w:val="00CB2150"/>
    <w:rsid w:val="00CB34A4"/>
    <w:rsid w:val="00CB3F03"/>
    <w:rsid w:val="00CB5393"/>
    <w:rsid w:val="00CB6B1D"/>
    <w:rsid w:val="00CC0169"/>
    <w:rsid w:val="00CC0E88"/>
    <w:rsid w:val="00CC1190"/>
    <w:rsid w:val="00CC12E3"/>
    <w:rsid w:val="00CC1E32"/>
    <w:rsid w:val="00CC46EF"/>
    <w:rsid w:val="00CC4782"/>
    <w:rsid w:val="00CC5732"/>
    <w:rsid w:val="00CC5EC3"/>
    <w:rsid w:val="00CC5F9E"/>
    <w:rsid w:val="00CC7A8F"/>
    <w:rsid w:val="00CD0CC0"/>
    <w:rsid w:val="00CD1D47"/>
    <w:rsid w:val="00CD301E"/>
    <w:rsid w:val="00CD3865"/>
    <w:rsid w:val="00CD3941"/>
    <w:rsid w:val="00CD567C"/>
    <w:rsid w:val="00CD61BD"/>
    <w:rsid w:val="00CD7D57"/>
    <w:rsid w:val="00CE036B"/>
    <w:rsid w:val="00CE06DB"/>
    <w:rsid w:val="00CE2BE6"/>
    <w:rsid w:val="00CE3C80"/>
    <w:rsid w:val="00CE41E2"/>
    <w:rsid w:val="00CE66A3"/>
    <w:rsid w:val="00CE6894"/>
    <w:rsid w:val="00CE6F36"/>
    <w:rsid w:val="00CE7488"/>
    <w:rsid w:val="00CF006C"/>
    <w:rsid w:val="00CF0836"/>
    <w:rsid w:val="00CF0DD4"/>
    <w:rsid w:val="00CF2F33"/>
    <w:rsid w:val="00CF3908"/>
    <w:rsid w:val="00CF491C"/>
    <w:rsid w:val="00CF7BFA"/>
    <w:rsid w:val="00D00902"/>
    <w:rsid w:val="00D00AEB"/>
    <w:rsid w:val="00D00B58"/>
    <w:rsid w:val="00D0127B"/>
    <w:rsid w:val="00D012BC"/>
    <w:rsid w:val="00D01B57"/>
    <w:rsid w:val="00D01FF2"/>
    <w:rsid w:val="00D02088"/>
    <w:rsid w:val="00D02485"/>
    <w:rsid w:val="00D02F18"/>
    <w:rsid w:val="00D030A6"/>
    <w:rsid w:val="00D04A50"/>
    <w:rsid w:val="00D11404"/>
    <w:rsid w:val="00D119DE"/>
    <w:rsid w:val="00D11B12"/>
    <w:rsid w:val="00D120E7"/>
    <w:rsid w:val="00D131B5"/>
    <w:rsid w:val="00D14A0F"/>
    <w:rsid w:val="00D1517F"/>
    <w:rsid w:val="00D15CB5"/>
    <w:rsid w:val="00D17235"/>
    <w:rsid w:val="00D17318"/>
    <w:rsid w:val="00D2049F"/>
    <w:rsid w:val="00D20D74"/>
    <w:rsid w:val="00D21E69"/>
    <w:rsid w:val="00D232F1"/>
    <w:rsid w:val="00D2343A"/>
    <w:rsid w:val="00D23C19"/>
    <w:rsid w:val="00D242B5"/>
    <w:rsid w:val="00D24C33"/>
    <w:rsid w:val="00D2544B"/>
    <w:rsid w:val="00D25796"/>
    <w:rsid w:val="00D263E0"/>
    <w:rsid w:val="00D26EC2"/>
    <w:rsid w:val="00D30A57"/>
    <w:rsid w:val="00D30B58"/>
    <w:rsid w:val="00D325F7"/>
    <w:rsid w:val="00D331E1"/>
    <w:rsid w:val="00D33925"/>
    <w:rsid w:val="00D33C03"/>
    <w:rsid w:val="00D33C55"/>
    <w:rsid w:val="00D34AE6"/>
    <w:rsid w:val="00D35B75"/>
    <w:rsid w:val="00D3640E"/>
    <w:rsid w:val="00D365BE"/>
    <w:rsid w:val="00D371C9"/>
    <w:rsid w:val="00D37EA9"/>
    <w:rsid w:val="00D404FE"/>
    <w:rsid w:val="00D40B37"/>
    <w:rsid w:val="00D4370E"/>
    <w:rsid w:val="00D44EF6"/>
    <w:rsid w:val="00D45760"/>
    <w:rsid w:val="00D45A9C"/>
    <w:rsid w:val="00D4603F"/>
    <w:rsid w:val="00D460E3"/>
    <w:rsid w:val="00D47411"/>
    <w:rsid w:val="00D4793F"/>
    <w:rsid w:val="00D47A9E"/>
    <w:rsid w:val="00D47C0B"/>
    <w:rsid w:val="00D47FA0"/>
    <w:rsid w:val="00D5183A"/>
    <w:rsid w:val="00D52317"/>
    <w:rsid w:val="00D52EF3"/>
    <w:rsid w:val="00D535B0"/>
    <w:rsid w:val="00D55364"/>
    <w:rsid w:val="00D568DB"/>
    <w:rsid w:val="00D569C1"/>
    <w:rsid w:val="00D56DDF"/>
    <w:rsid w:val="00D56EBD"/>
    <w:rsid w:val="00D61AE8"/>
    <w:rsid w:val="00D62E87"/>
    <w:rsid w:val="00D62FB1"/>
    <w:rsid w:val="00D6343F"/>
    <w:rsid w:val="00D64704"/>
    <w:rsid w:val="00D649BC"/>
    <w:rsid w:val="00D7253C"/>
    <w:rsid w:val="00D73697"/>
    <w:rsid w:val="00D73C06"/>
    <w:rsid w:val="00D759A9"/>
    <w:rsid w:val="00D764A2"/>
    <w:rsid w:val="00D76B2B"/>
    <w:rsid w:val="00D80656"/>
    <w:rsid w:val="00D83C61"/>
    <w:rsid w:val="00D83C8C"/>
    <w:rsid w:val="00D84525"/>
    <w:rsid w:val="00D869CA"/>
    <w:rsid w:val="00D87F46"/>
    <w:rsid w:val="00D90907"/>
    <w:rsid w:val="00D91415"/>
    <w:rsid w:val="00D915B9"/>
    <w:rsid w:val="00D917D5"/>
    <w:rsid w:val="00D9290C"/>
    <w:rsid w:val="00D929DB"/>
    <w:rsid w:val="00D93D11"/>
    <w:rsid w:val="00D95462"/>
    <w:rsid w:val="00D9612D"/>
    <w:rsid w:val="00D961ED"/>
    <w:rsid w:val="00D96E0B"/>
    <w:rsid w:val="00DA0644"/>
    <w:rsid w:val="00DA0CE3"/>
    <w:rsid w:val="00DA1D1A"/>
    <w:rsid w:val="00DA3035"/>
    <w:rsid w:val="00DA48CA"/>
    <w:rsid w:val="00DA5081"/>
    <w:rsid w:val="00DA5AF3"/>
    <w:rsid w:val="00DA5B7C"/>
    <w:rsid w:val="00DA614C"/>
    <w:rsid w:val="00DA7734"/>
    <w:rsid w:val="00DB0501"/>
    <w:rsid w:val="00DB08E1"/>
    <w:rsid w:val="00DB1082"/>
    <w:rsid w:val="00DB125E"/>
    <w:rsid w:val="00DB12DC"/>
    <w:rsid w:val="00DB1B0E"/>
    <w:rsid w:val="00DB3007"/>
    <w:rsid w:val="00DB33FF"/>
    <w:rsid w:val="00DB4213"/>
    <w:rsid w:val="00DB51F1"/>
    <w:rsid w:val="00DB5633"/>
    <w:rsid w:val="00DB5BA8"/>
    <w:rsid w:val="00DB5C73"/>
    <w:rsid w:val="00DB69DF"/>
    <w:rsid w:val="00DB742C"/>
    <w:rsid w:val="00DB7A09"/>
    <w:rsid w:val="00DB7F80"/>
    <w:rsid w:val="00DC00CE"/>
    <w:rsid w:val="00DC0A67"/>
    <w:rsid w:val="00DC0B31"/>
    <w:rsid w:val="00DC1053"/>
    <w:rsid w:val="00DC265B"/>
    <w:rsid w:val="00DC28BB"/>
    <w:rsid w:val="00DC2D15"/>
    <w:rsid w:val="00DC34BF"/>
    <w:rsid w:val="00DC3721"/>
    <w:rsid w:val="00DC3A18"/>
    <w:rsid w:val="00DC5125"/>
    <w:rsid w:val="00DC60F0"/>
    <w:rsid w:val="00DC759B"/>
    <w:rsid w:val="00DD19CB"/>
    <w:rsid w:val="00DD1F71"/>
    <w:rsid w:val="00DD34F4"/>
    <w:rsid w:val="00DD39E3"/>
    <w:rsid w:val="00DD4E56"/>
    <w:rsid w:val="00DD5BF3"/>
    <w:rsid w:val="00DD5D38"/>
    <w:rsid w:val="00DD68BB"/>
    <w:rsid w:val="00DD7050"/>
    <w:rsid w:val="00DD7BCE"/>
    <w:rsid w:val="00DE0729"/>
    <w:rsid w:val="00DE152C"/>
    <w:rsid w:val="00DE22A3"/>
    <w:rsid w:val="00DE31F9"/>
    <w:rsid w:val="00DE322E"/>
    <w:rsid w:val="00DE6298"/>
    <w:rsid w:val="00DE6E25"/>
    <w:rsid w:val="00DF08AB"/>
    <w:rsid w:val="00DF2A6E"/>
    <w:rsid w:val="00DF3765"/>
    <w:rsid w:val="00DF3DAD"/>
    <w:rsid w:val="00DF3DC1"/>
    <w:rsid w:val="00DF4856"/>
    <w:rsid w:val="00DF6673"/>
    <w:rsid w:val="00E0060B"/>
    <w:rsid w:val="00E05CEB"/>
    <w:rsid w:val="00E073DE"/>
    <w:rsid w:val="00E13D05"/>
    <w:rsid w:val="00E13F58"/>
    <w:rsid w:val="00E142E1"/>
    <w:rsid w:val="00E143DE"/>
    <w:rsid w:val="00E14B11"/>
    <w:rsid w:val="00E152A1"/>
    <w:rsid w:val="00E1614F"/>
    <w:rsid w:val="00E179B7"/>
    <w:rsid w:val="00E20A22"/>
    <w:rsid w:val="00E21510"/>
    <w:rsid w:val="00E21A6F"/>
    <w:rsid w:val="00E22121"/>
    <w:rsid w:val="00E25CBD"/>
    <w:rsid w:val="00E25F9E"/>
    <w:rsid w:val="00E26205"/>
    <w:rsid w:val="00E31FEA"/>
    <w:rsid w:val="00E32A65"/>
    <w:rsid w:val="00E32E6F"/>
    <w:rsid w:val="00E34116"/>
    <w:rsid w:val="00E34528"/>
    <w:rsid w:val="00E348BE"/>
    <w:rsid w:val="00E36466"/>
    <w:rsid w:val="00E36606"/>
    <w:rsid w:val="00E37A4F"/>
    <w:rsid w:val="00E37FCB"/>
    <w:rsid w:val="00E41E82"/>
    <w:rsid w:val="00E42870"/>
    <w:rsid w:val="00E42AAC"/>
    <w:rsid w:val="00E42B2B"/>
    <w:rsid w:val="00E42E3C"/>
    <w:rsid w:val="00E4302F"/>
    <w:rsid w:val="00E44294"/>
    <w:rsid w:val="00E45116"/>
    <w:rsid w:val="00E46749"/>
    <w:rsid w:val="00E51383"/>
    <w:rsid w:val="00E52417"/>
    <w:rsid w:val="00E530B5"/>
    <w:rsid w:val="00E54DCC"/>
    <w:rsid w:val="00E55252"/>
    <w:rsid w:val="00E564A5"/>
    <w:rsid w:val="00E56CEF"/>
    <w:rsid w:val="00E62928"/>
    <w:rsid w:val="00E631C2"/>
    <w:rsid w:val="00E63629"/>
    <w:rsid w:val="00E64077"/>
    <w:rsid w:val="00E6414D"/>
    <w:rsid w:val="00E655B7"/>
    <w:rsid w:val="00E6674F"/>
    <w:rsid w:val="00E67F21"/>
    <w:rsid w:val="00E71978"/>
    <w:rsid w:val="00E72686"/>
    <w:rsid w:val="00E728A8"/>
    <w:rsid w:val="00E73633"/>
    <w:rsid w:val="00E73C87"/>
    <w:rsid w:val="00E7450E"/>
    <w:rsid w:val="00E74A3D"/>
    <w:rsid w:val="00E757F2"/>
    <w:rsid w:val="00E75ED8"/>
    <w:rsid w:val="00E75EEF"/>
    <w:rsid w:val="00E76CB4"/>
    <w:rsid w:val="00E77E75"/>
    <w:rsid w:val="00E8119C"/>
    <w:rsid w:val="00E82A4F"/>
    <w:rsid w:val="00E8343C"/>
    <w:rsid w:val="00E83695"/>
    <w:rsid w:val="00E84CD6"/>
    <w:rsid w:val="00E8559E"/>
    <w:rsid w:val="00E85DC2"/>
    <w:rsid w:val="00E8649D"/>
    <w:rsid w:val="00E87D51"/>
    <w:rsid w:val="00E9067D"/>
    <w:rsid w:val="00E90BD5"/>
    <w:rsid w:val="00E918B9"/>
    <w:rsid w:val="00E932B5"/>
    <w:rsid w:val="00E9371A"/>
    <w:rsid w:val="00E93846"/>
    <w:rsid w:val="00E95597"/>
    <w:rsid w:val="00E955D2"/>
    <w:rsid w:val="00E962B2"/>
    <w:rsid w:val="00EA0761"/>
    <w:rsid w:val="00EA1576"/>
    <w:rsid w:val="00EA1EB5"/>
    <w:rsid w:val="00EA1FF0"/>
    <w:rsid w:val="00EA21E1"/>
    <w:rsid w:val="00EA4FC1"/>
    <w:rsid w:val="00EA50A5"/>
    <w:rsid w:val="00EA522F"/>
    <w:rsid w:val="00EA6DB7"/>
    <w:rsid w:val="00EB161B"/>
    <w:rsid w:val="00EB1DA1"/>
    <w:rsid w:val="00EB23E9"/>
    <w:rsid w:val="00EB2622"/>
    <w:rsid w:val="00EB27D3"/>
    <w:rsid w:val="00EB2D90"/>
    <w:rsid w:val="00EB3DFC"/>
    <w:rsid w:val="00EB5728"/>
    <w:rsid w:val="00EB6964"/>
    <w:rsid w:val="00EC098D"/>
    <w:rsid w:val="00EC0BB4"/>
    <w:rsid w:val="00EC1E5F"/>
    <w:rsid w:val="00EC22F1"/>
    <w:rsid w:val="00EC3099"/>
    <w:rsid w:val="00EC4D0A"/>
    <w:rsid w:val="00EC6B3E"/>
    <w:rsid w:val="00EC6E85"/>
    <w:rsid w:val="00EC6FFB"/>
    <w:rsid w:val="00ED14EC"/>
    <w:rsid w:val="00ED1E70"/>
    <w:rsid w:val="00ED1EE1"/>
    <w:rsid w:val="00ED232A"/>
    <w:rsid w:val="00ED3B62"/>
    <w:rsid w:val="00ED45E5"/>
    <w:rsid w:val="00ED4C3F"/>
    <w:rsid w:val="00ED670D"/>
    <w:rsid w:val="00ED69E8"/>
    <w:rsid w:val="00ED7B45"/>
    <w:rsid w:val="00EE061D"/>
    <w:rsid w:val="00EE1A32"/>
    <w:rsid w:val="00EE23E7"/>
    <w:rsid w:val="00EE25A1"/>
    <w:rsid w:val="00EE2F6D"/>
    <w:rsid w:val="00EE4A28"/>
    <w:rsid w:val="00EE65F6"/>
    <w:rsid w:val="00EE693F"/>
    <w:rsid w:val="00EE7384"/>
    <w:rsid w:val="00EF015D"/>
    <w:rsid w:val="00EF21D4"/>
    <w:rsid w:val="00EF269B"/>
    <w:rsid w:val="00EF2AB5"/>
    <w:rsid w:val="00EF40F5"/>
    <w:rsid w:val="00EF4DCB"/>
    <w:rsid w:val="00EF57EA"/>
    <w:rsid w:val="00EF5B19"/>
    <w:rsid w:val="00EF752E"/>
    <w:rsid w:val="00EF78DD"/>
    <w:rsid w:val="00F01015"/>
    <w:rsid w:val="00F0145F"/>
    <w:rsid w:val="00F0452B"/>
    <w:rsid w:val="00F050E8"/>
    <w:rsid w:val="00F05365"/>
    <w:rsid w:val="00F054EE"/>
    <w:rsid w:val="00F07AF0"/>
    <w:rsid w:val="00F07DB7"/>
    <w:rsid w:val="00F10AE6"/>
    <w:rsid w:val="00F10C03"/>
    <w:rsid w:val="00F119E5"/>
    <w:rsid w:val="00F11A07"/>
    <w:rsid w:val="00F121F2"/>
    <w:rsid w:val="00F12CB8"/>
    <w:rsid w:val="00F146D5"/>
    <w:rsid w:val="00F20093"/>
    <w:rsid w:val="00F2047B"/>
    <w:rsid w:val="00F218DE"/>
    <w:rsid w:val="00F221DE"/>
    <w:rsid w:val="00F232EE"/>
    <w:rsid w:val="00F23530"/>
    <w:rsid w:val="00F23893"/>
    <w:rsid w:val="00F23D50"/>
    <w:rsid w:val="00F249B0"/>
    <w:rsid w:val="00F251DC"/>
    <w:rsid w:val="00F25274"/>
    <w:rsid w:val="00F25956"/>
    <w:rsid w:val="00F3078A"/>
    <w:rsid w:val="00F30940"/>
    <w:rsid w:val="00F33190"/>
    <w:rsid w:val="00F33198"/>
    <w:rsid w:val="00F33EBB"/>
    <w:rsid w:val="00F34151"/>
    <w:rsid w:val="00F342B8"/>
    <w:rsid w:val="00F348D8"/>
    <w:rsid w:val="00F35086"/>
    <w:rsid w:val="00F35DB5"/>
    <w:rsid w:val="00F372A5"/>
    <w:rsid w:val="00F37515"/>
    <w:rsid w:val="00F40DF2"/>
    <w:rsid w:val="00F41893"/>
    <w:rsid w:val="00F43675"/>
    <w:rsid w:val="00F441E2"/>
    <w:rsid w:val="00F44A6A"/>
    <w:rsid w:val="00F44CAD"/>
    <w:rsid w:val="00F45246"/>
    <w:rsid w:val="00F45258"/>
    <w:rsid w:val="00F46AF4"/>
    <w:rsid w:val="00F46E90"/>
    <w:rsid w:val="00F470E1"/>
    <w:rsid w:val="00F47437"/>
    <w:rsid w:val="00F50C40"/>
    <w:rsid w:val="00F5103A"/>
    <w:rsid w:val="00F51220"/>
    <w:rsid w:val="00F51AEF"/>
    <w:rsid w:val="00F5207E"/>
    <w:rsid w:val="00F53279"/>
    <w:rsid w:val="00F54293"/>
    <w:rsid w:val="00F55298"/>
    <w:rsid w:val="00F55305"/>
    <w:rsid w:val="00F55EBE"/>
    <w:rsid w:val="00F56B3C"/>
    <w:rsid w:val="00F56EDA"/>
    <w:rsid w:val="00F57281"/>
    <w:rsid w:val="00F572CC"/>
    <w:rsid w:val="00F5778D"/>
    <w:rsid w:val="00F60595"/>
    <w:rsid w:val="00F6085E"/>
    <w:rsid w:val="00F6115B"/>
    <w:rsid w:val="00F62011"/>
    <w:rsid w:val="00F63F92"/>
    <w:rsid w:val="00F64C85"/>
    <w:rsid w:val="00F65DA6"/>
    <w:rsid w:val="00F67991"/>
    <w:rsid w:val="00F706F4"/>
    <w:rsid w:val="00F718FE"/>
    <w:rsid w:val="00F7274D"/>
    <w:rsid w:val="00F73297"/>
    <w:rsid w:val="00F73D3F"/>
    <w:rsid w:val="00F7464C"/>
    <w:rsid w:val="00F74A24"/>
    <w:rsid w:val="00F754D7"/>
    <w:rsid w:val="00F75727"/>
    <w:rsid w:val="00F777BB"/>
    <w:rsid w:val="00F77ECE"/>
    <w:rsid w:val="00F801E7"/>
    <w:rsid w:val="00F8209F"/>
    <w:rsid w:val="00F83383"/>
    <w:rsid w:val="00F845BD"/>
    <w:rsid w:val="00F85B22"/>
    <w:rsid w:val="00F85C54"/>
    <w:rsid w:val="00F869DF"/>
    <w:rsid w:val="00F86AAA"/>
    <w:rsid w:val="00F86CF3"/>
    <w:rsid w:val="00F90287"/>
    <w:rsid w:val="00F90643"/>
    <w:rsid w:val="00F90A6E"/>
    <w:rsid w:val="00F9113F"/>
    <w:rsid w:val="00F92CEC"/>
    <w:rsid w:val="00F9337D"/>
    <w:rsid w:val="00F93978"/>
    <w:rsid w:val="00F941BD"/>
    <w:rsid w:val="00F949D2"/>
    <w:rsid w:val="00F94DEF"/>
    <w:rsid w:val="00F9626F"/>
    <w:rsid w:val="00F96F15"/>
    <w:rsid w:val="00FA023C"/>
    <w:rsid w:val="00FA0AC7"/>
    <w:rsid w:val="00FA0DCE"/>
    <w:rsid w:val="00FA120F"/>
    <w:rsid w:val="00FA1D54"/>
    <w:rsid w:val="00FA1DFF"/>
    <w:rsid w:val="00FA2777"/>
    <w:rsid w:val="00FA2EE6"/>
    <w:rsid w:val="00FA3E0A"/>
    <w:rsid w:val="00FA3EDA"/>
    <w:rsid w:val="00FA58AA"/>
    <w:rsid w:val="00FA5C09"/>
    <w:rsid w:val="00FA7043"/>
    <w:rsid w:val="00FA7E06"/>
    <w:rsid w:val="00FA7E3D"/>
    <w:rsid w:val="00FA7F04"/>
    <w:rsid w:val="00FB09BF"/>
    <w:rsid w:val="00FB18E8"/>
    <w:rsid w:val="00FB1912"/>
    <w:rsid w:val="00FB1B9D"/>
    <w:rsid w:val="00FB1DF5"/>
    <w:rsid w:val="00FB267D"/>
    <w:rsid w:val="00FB2858"/>
    <w:rsid w:val="00FB3506"/>
    <w:rsid w:val="00FB41FC"/>
    <w:rsid w:val="00FB5201"/>
    <w:rsid w:val="00FB58D7"/>
    <w:rsid w:val="00FB69CA"/>
    <w:rsid w:val="00FB6B05"/>
    <w:rsid w:val="00FB7545"/>
    <w:rsid w:val="00FB7DEE"/>
    <w:rsid w:val="00FB7EEB"/>
    <w:rsid w:val="00FC01F0"/>
    <w:rsid w:val="00FC0631"/>
    <w:rsid w:val="00FC108D"/>
    <w:rsid w:val="00FC1E9D"/>
    <w:rsid w:val="00FC3680"/>
    <w:rsid w:val="00FC37AB"/>
    <w:rsid w:val="00FC41F1"/>
    <w:rsid w:val="00FC427D"/>
    <w:rsid w:val="00FC4452"/>
    <w:rsid w:val="00FC44B2"/>
    <w:rsid w:val="00FC55DA"/>
    <w:rsid w:val="00FC5B14"/>
    <w:rsid w:val="00FC6F3D"/>
    <w:rsid w:val="00FC768B"/>
    <w:rsid w:val="00FC76F6"/>
    <w:rsid w:val="00FC77B4"/>
    <w:rsid w:val="00FC7FE5"/>
    <w:rsid w:val="00FD0F18"/>
    <w:rsid w:val="00FD1B3B"/>
    <w:rsid w:val="00FD2E37"/>
    <w:rsid w:val="00FD2E62"/>
    <w:rsid w:val="00FD48B0"/>
    <w:rsid w:val="00FD5135"/>
    <w:rsid w:val="00FD5916"/>
    <w:rsid w:val="00FE057C"/>
    <w:rsid w:val="00FE1B01"/>
    <w:rsid w:val="00FE2B96"/>
    <w:rsid w:val="00FE3A50"/>
    <w:rsid w:val="00FE53A2"/>
    <w:rsid w:val="00FE642B"/>
    <w:rsid w:val="00FE6589"/>
    <w:rsid w:val="00FE7372"/>
    <w:rsid w:val="00FE7CF8"/>
    <w:rsid w:val="00FF0EA8"/>
    <w:rsid w:val="00FF18CE"/>
    <w:rsid w:val="00FF197E"/>
    <w:rsid w:val="00FF19AB"/>
    <w:rsid w:val="00FF1BB8"/>
    <w:rsid w:val="00FF2652"/>
    <w:rsid w:val="00FF2700"/>
    <w:rsid w:val="00FF3BC7"/>
    <w:rsid w:val="00FF4191"/>
    <w:rsid w:val="00FF5CEE"/>
    <w:rsid w:val="00FF5E42"/>
    <w:rsid w:val="00FF69D3"/>
    <w:rsid w:val="00FF7C78"/>
    <w:rsid w:val="00FF7FD9"/>
    <w:rsid w:val="033008D0"/>
    <w:rsid w:val="04EFEBE7"/>
    <w:rsid w:val="06D9054F"/>
    <w:rsid w:val="08241D65"/>
    <w:rsid w:val="08CCB3E8"/>
    <w:rsid w:val="0A10A611"/>
    <w:rsid w:val="0BAC7672"/>
    <w:rsid w:val="0CB86574"/>
    <w:rsid w:val="0D45C799"/>
    <w:rsid w:val="0DB479C8"/>
    <w:rsid w:val="11E00571"/>
    <w:rsid w:val="153FC75E"/>
    <w:rsid w:val="170F42AE"/>
    <w:rsid w:val="1716651F"/>
    <w:rsid w:val="17311A3F"/>
    <w:rsid w:val="1B43C3F6"/>
    <w:rsid w:val="1B956007"/>
    <w:rsid w:val="1D388F79"/>
    <w:rsid w:val="1D665823"/>
    <w:rsid w:val="1E42B908"/>
    <w:rsid w:val="1EE0A4D7"/>
    <w:rsid w:val="20E2B037"/>
    <w:rsid w:val="21763CF8"/>
    <w:rsid w:val="21C70B58"/>
    <w:rsid w:val="28451363"/>
    <w:rsid w:val="2A6EF484"/>
    <w:rsid w:val="2ABBD2E8"/>
    <w:rsid w:val="2CD62954"/>
    <w:rsid w:val="2DF35500"/>
    <w:rsid w:val="2EC7266D"/>
    <w:rsid w:val="3093B945"/>
    <w:rsid w:val="32EDD807"/>
    <w:rsid w:val="3514C480"/>
    <w:rsid w:val="3523D448"/>
    <w:rsid w:val="35794824"/>
    <w:rsid w:val="39175898"/>
    <w:rsid w:val="3A2A885A"/>
    <w:rsid w:val="3DA9ADFF"/>
    <w:rsid w:val="3E09BF0E"/>
    <w:rsid w:val="3E745D71"/>
    <w:rsid w:val="41FA276A"/>
    <w:rsid w:val="4414E0F0"/>
    <w:rsid w:val="48F1AC52"/>
    <w:rsid w:val="4971FA28"/>
    <w:rsid w:val="4B431B7F"/>
    <w:rsid w:val="4C83D42C"/>
    <w:rsid w:val="4FFFA28F"/>
    <w:rsid w:val="51731374"/>
    <w:rsid w:val="52DBF3F0"/>
    <w:rsid w:val="5B73828F"/>
    <w:rsid w:val="5BD2D892"/>
    <w:rsid w:val="5C5C954A"/>
    <w:rsid w:val="5D922703"/>
    <w:rsid w:val="5F608B1D"/>
    <w:rsid w:val="60F1CD19"/>
    <w:rsid w:val="611D93B1"/>
    <w:rsid w:val="6120D9FF"/>
    <w:rsid w:val="65A5D96D"/>
    <w:rsid w:val="675FA273"/>
    <w:rsid w:val="681600F3"/>
    <w:rsid w:val="6B05DDC3"/>
    <w:rsid w:val="7049411B"/>
    <w:rsid w:val="73454638"/>
    <w:rsid w:val="7538046E"/>
    <w:rsid w:val="755735D3"/>
    <w:rsid w:val="776BEBDD"/>
    <w:rsid w:val="7EE5D1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2AF5B2"/>
  <w15:docId w15:val="{003A2B83-20AF-4A33-9B1D-91F701AE8F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6560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114C57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037CBE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Pealkiri3">
    <w:name w:val="heading 3"/>
    <w:basedOn w:val="Normaallaad"/>
    <w:next w:val="Normaallaad"/>
    <w:link w:val="Pealkiri3Mrk"/>
    <w:uiPriority w:val="9"/>
    <w:unhideWhenUsed/>
    <w:qFormat/>
    <w:rsid w:val="00F5103A"/>
    <w:pPr>
      <w:keepNext/>
      <w:keepLines/>
      <w:spacing w:before="40" w:line="249" w:lineRule="auto"/>
      <w:ind w:left="10" w:right="62" w:hanging="10"/>
      <w:jc w:val="both"/>
      <w:outlineLvl w:val="2"/>
    </w:pPr>
    <w:rPr>
      <w:rFonts w:asciiTheme="majorHAnsi" w:eastAsiaTheme="majorEastAsia" w:hAnsiTheme="majorHAnsi" w:cstheme="majorBidi"/>
      <w:color w:val="1F3763" w:themeColor="accent1" w:themeShade="7F"/>
      <w:lang w:val="et-EE" w:eastAsia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customStyle="1" w:styleId="Default">
    <w:name w:val="Default"/>
    <w:rsid w:val="006560ED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  <w:lang w:val="en-US"/>
    </w:rPr>
  </w:style>
  <w:style w:type="character" w:styleId="Kommentaariviide">
    <w:name w:val="annotation reference"/>
    <w:basedOn w:val="Liguvaikefont"/>
    <w:uiPriority w:val="99"/>
    <w:semiHidden/>
    <w:unhideWhenUsed/>
    <w:rsid w:val="003A56A1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3A56A1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3A56A1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3A56A1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3A56A1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A56A1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A56A1"/>
    <w:rPr>
      <w:rFonts w:ascii="Segoe UI" w:eastAsia="Times New Roman" w:hAnsi="Segoe UI" w:cs="Segoe UI"/>
      <w:sz w:val="18"/>
      <w:szCs w:val="18"/>
      <w:lang w:val="en-GB"/>
    </w:rPr>
  </w:style>
  <w:style w:type="paragraph" w:styleId="Loendilik">
    <w:name w:val="List Paragraph"/>
    <w:basedOn w:val="Normaallaad"/>
    <w:uiPriority w:val="34"/>
    <w:qFormat/>
    <w:rsid w:val="001C31B9"/>
    <w:pPr>
      <w:ind w:left="720"/>
      <w:contextualSpacing/>
    </w:pPr>
  </w:style>
  <w:style w:type="paragraph" w:styleId="Pis">
    <w:name w:val="header"/>
    <w:basedOn w:val="Normaallaad"/>
    <w:link w:val="PisMrk"/>
    <w:uiPriority w:val="99"/>
    <w:unhideWhenUsed/>
    <w:rsid w:val="00243981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243981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Jalus">
    <w:name w:val="footer"/>
    <w:basedOn w:val="Normaallaad"/>
    <w:link w:val="JalusMrk"/>
    <w:uiPriority w:val="99"/>
    <w:unhideWhenUsed/>
    <w:rsid w:val="00243981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243981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Hperlink">
    <w:name w:val="Hyperlink"/>
    <w:basedOn w:val="Liguvaikefont"/>
    <w:uiPriority w:val="99"/>
    <w:unhideWhenUsed/>
    <w:rsid w:val="008A42B5"/>
    <w:rPr>
      <w:color w:val="0563C1" w:themeColor="hyperlink"/>
      <w:u w:val="single"/>
    </w:rPr>
  </w:style>
  <w:style w:type="paragraph" w:styleId="Redaktsioon">
    <w:name w:val="Revision"/>
    <w:hidden/>
    <w:uiPriority w:val="99"/>
    <w:semiHidden/>
    <w:rsid w:val="003137F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Klastatudhperlink">
    <w:name w:val="FollowedHyperlink"/>
    <w:basedOn w:val="Liguvaikefont"/>
    <w:uiPriority w:val="99"/>
    <w:semiHidden/>
    <w:unhideWhenUsed/>
    <w:rsid w:val="00816A28"/>
    <w:rPr>
      <w:color w:val="954F72" w:themeColor="followedHyperlink"/>
      <w:u w:val="single"/>
    </w:rPr>
  </w:style>
  <w:style w:type="paragraph" w:styleId="Normaallaadveeb">
    <w:name w:val="Normal (Web)"/>
    <w:basedOn w:val="Normaallaad"/>
    <w:uiPriority w:val="99"/>
    <w:unhideWhenUsed/>
    <w:rsid w:val="00A97CC5"/>
    <w:pPr>
      <w:spacing w:before="100" w:beforeAutospacing="1" w:after="100" w:afterAutospacing="1"/>
    </w:pPr>
    <w:rPr>
      <w:lang w:val="et-EE" w:eastAsia="et-EE"/>
    </w:rPr>
  </w:style>
  <w:style w:type="paragraph" w:styleId="Allmrkusetekst">
    <w:name w:val="footnote text"/>
    <w:basedOn w:val="Normaallaad"/>
    <w:link w:val="AllmrkusetekstMrk"/>
    <w:uiPriority w:val="99"/>
    <w:semiHidden/>
    <w:unhideWhenUsed/>
    <w:rsid w:val="00B25083"/>
    <w:rPr>
      <w:sz w:val="20"/>
      <w:szCs w:val="20"/>
    </w:rPr>
  </w:style>
  <w:style w:type="character" w:customStyle="1" w:styleId="AllmrkusetekstMrk">
    <w:name w:val="Allmärkuse tekst Märk"/>
    <w:basedOn w:val="Liguvaikefont"/>
    <w:link w:val="Allmrkusetekst"/>
    <w:uiPriority w:val="99"/>
    <w:semiHidden/>
    <w:rsid w:val="00B25083"/>
    <w:rPr>
      <w:rFonts w:ascii="Times New Roman" w:eastAsia="Times New Roman" w:hAnsi="Times New Roman" w:cs="Times New Roman"/>
      <w:sz w:val="20"/>
      <w:szCs w:val="20"/>
      <w:lang w:val="en-GB"/>
    </w:rPr>
  </w:style>
  <w:style w:type="character" w:styleId="Allmrkuseviide">
    <w:name w:val="footnote reference"/>
    <w:basedOn w:val="Liguvaikefont"/>
    <w:uiPriority w:val="99"/>
    <w:semiHidden/>
    <w:unhideWhenUsed/>
    <w:rsid w:val="00B25083"/>
    <w:rPr>
      <w:vertAlign w:val="superscript"/>
    </w:rPr>
  </w:style>
  <w:style w:type="character" w:customStyle="1" w:styleId="tyhik">
    <w:name w:val="tyhik"/>
    <w:basedOn w:val="Liguvaikefont"/>
    <w:rsid w:val="007F7C8E"/>
  </w:style>
  <w:style w:type="character" w:customStyle="1" w:styleId="Pealkiri3Mrk">
    <w:name w:val="Pealkiri 3 Märk"/>
    <w:basedOn w:val="Liguvaikefont"/>
    <w:link w:val="Pealkiri3"/>
    <w:uiPriority w:val="9"/>
    <w:rsid w:val="00F5103A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et-EE"/>
    </w:rPr>
  </w:style>
  <w:style w:type="character" w:styleId="Tugev">
    <w:name w:val="Strong"/>
    <w:basedOn w:val="Liguvaikefont"/>
    <w:uiPriority w:val="22"/>
    <w:qFormat/>
    <w:rsid w:val="00F5103A"/>
    <w:rPr>
      <w:b/>
      <w:bCs/>
    </w:rPr>
  </w:style>
  <w:style w:type="character" w:customStyle="1" w:styleId="Lahendamatamainimine1">
    <w:name w:val="Lahendamata mainimine1"/>
    <w:basedOn w:val="Liguvaikefont"/>
    <w:uiPriority w:val="99"/>
    <w:semiHidden/>
    <w:unhideWhenUsed/>
    <w:rsid w:val="002D13B2"/>
    <w:rPr>
      <w:color w:val="605E5C"/>
      <w:shd w:val="clear" w:color="auto" w:fill="E1DFDD"/>
    </w:rPr>
  </w:style>
  <w:style w:type="paragraph" w:styleId="Vahedeta">
    <w:name w:val="No Spacing"/>
    <w:uiPriority w:val="1"/>
    <w:qFormat/>
    <w:rsid w:val="0086347A"/>
    <w:pPr>
      <w:spacing w:after="0" w:line="240" w:lineRule="auto"/>
    </w:pPr>
  </w:style>
  <w:style w:type="paragraph" w:customStyle="1" w:styleId="pf0">
    <w:name w:val="pf0"/>
    <w:basedOn w:val="Normaallaad"/>
    <w:rsid w:val="007855C7"/>
    <w:pPr>
      <w:spacing w:before="100" w:beforeAutospacing="1" w:after="100" w:afterAutospacing="1"/>
    </w:pPr>
    <w:rPr>
      <w:lang w:val="et-EE" w:eastAsia="et-EE"/>
    </w:rPr>
  </w:style>
  <w:style w:type="character" w:customStyle="1" w:styleId="cf01">
    <w:name w:val="cf01"/>
    <w:basedOn w:val="Liguvaikefont"/>
    <w:rsid w:val="007855C7"/>
    <w:rPr>
      <w:rFonts w:ascii="Segoe UI" w:hAnsi="Segoe UI" w:cs="Segoe UI" w:hint="default"/>
      <w:sz w:val="18"/>
      <w:szCs w:val="18"/>
    </w:rPr>
  </w:style>
  <w:style w:type="character" w:customStyle="1" w:styleId="Pealkiri1Mrk">
    <w:name w:val="Pealkiri 1 Märk"/>
    <w:basedOn w:val="Liguvaikefont"/>
    <w:link w:val="Pealkiri1"/>
    <w:uiPriority w:val="9"/>
    <w:rsid w:val="00114C57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en-GB"/>
    </w:rPr>
  </w:style>
  <w:style w:type="paragraph" w:customStyle="1" w:styleId="oj-ti-art">
    <w:name w:val="oj-ti-art"/>
    <w:basedOn w:val="Normaallaad"/>
    <w:rsid w:val="0060557A"/>
    <w:pPr>
      <w:spacing w:before="100" w:beforeAutospacing="1" w:after="100" w:afterAutospacing="1"/>
    </w:pPr>
    <w:rPr>
      <w:lang w:val="et-EE" w:eastAsia="et-EE"/>
    </w:rPr>
  </w:style>
  <w:style w:type="paragraph" w:customStyle="1" w:styleId="oj-sti-art">
    <w:name w:val="oj-sti-art"/>
    <w:basedOn w:val="Normaallaad"/>
    <w:rsid w:val="0060557A"/>
    <w:pPr>
      <w:spacing w:before="100" w:beforeAutospacing="1" w:after="100" w:afterAutospacing="1"/>
    </w:pPr>
    <w:rPr>
      <w:lang w:val="et-EE" w:eastAsia="et-EE"/>
    </w:rPr>
  </w:style>
  <w:style w:type="paragraph" w:customStyle="1" w:styleId="oj-normal">
    <w:name w:val="oj-normal"/>
    <w:basedOn w:val="Normaallaad"/>
    <w:rsid w:val="0060557A"/>
    <w:pPr>
      <w:spacing w:before="100" w:beforeAutospacing="1" w:after="100" w:afterAutospacing="1"/>
    </w:pPr>
    <w:rPr>
      <w:lang w:val="et-EE" w:eastAsia="et-EE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037CBE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val="en-GB"/>
    </w:rPr>
  </w:style>
  <w:style w:type="character" w:styleId="Lahendamatamainimine">
    <w:name w:val="Unresolved Mention"/>
    <w:basedOn w:val="Liguvaikefont"/>
    <w:uiPriority w:val="99"/>
    <w:semiHidden/>
    <w:unhideWhenUsed/>
    <w:rsid w:val="00245EC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1991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42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33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98546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00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070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51963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23297694">
          <w:marLeft w:val="0"/>
          <w:marRight w:val="0"/>
          <w:marTop w:val="4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23260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315695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987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058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01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839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61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05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221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7448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3527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5746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563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57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01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8730411">
          <w:marLeft w:val="0"/>
          <w:marRight w:val="0"/>
          <w:marTop w:val="48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8ae1d7c-2bd3-44b1-9ec8-2a84712b19ec">
      <Terms xmlns="http://schemas.microsoft.com/office/infopath/2007/PartnerControls"/>
    </lcf76f155ced4ddcb4097134ff3c332f>
    <TaxCatchAll xmlns="e293f50e-b80d-400a-80a1-6226c80ebbbb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3E579B56BAECA84AA24CE2339784D7AE" ma:contentTypeVersion="13" ma:contentTypeDescription="Create a new document." ma:contentTypeScope="" ma:versionID="85be5cc9ea30e0d7193d00fe68a85330">
  <xsd:schema xmlns:xsd="http://www.w3.org/2001/XMLSchema" xmlns:xs="http://www.w3.org/2001/XMLSchema" xmlns:p="http://schemas.microsoft.com/office/2006/metadata/properties" xmlns:ns2="c8ae1d7c-2bd3-44b1-9ec8-2a84712b19ec" xmlns:ns3="e293f50e-b80d-400a-80a1-6226c80ebbbb" targetNamespace="http://schemas.microsoft.com/office/2006/metadata/properties" ma:root="true" ma:fieldsID="f0462b68199e6abc5d13791656a69451" ns2:_="" ns3:_="">
    <xsd:import namespace="c8ae1d7c-2bd3-44b1-9ec8-2a84712b19ec"/>
    <xsd:import namespace="e293f50e-b80d-400a-80a1-6226c80ebbb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DateTaken" minOccurs="0"/>
                <xsd:element ref="ns2:MediaServiceLocation" minOccurs="0"/>
                <xsd:element ref="ns2:lcf76f155ced4ddcb4097134ff3c332f" minOccurs="0"/>
                <xsd:element ref="ns3:TaxCatchAll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8ae1d7c-2bd3-44b1-9ec8-2a84712b19ec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DateTaken" ma:index="15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6" nillable="true" ma:displayName="Location" ma:description="" ma:indexed="true" ma:internalName="MediaServiceLocatio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Image Tags" ma:readOnly="false" ma:fieldId="{5cf76f15-5ced-4ddc-b409-7134ff3c332f}" ma:taxonomyMulti="true" ma:sspId="8bf6974d-894c-4b76-94e9-da4eaeb0c39e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293f50e-b80d-400a-80a1-6226c80ebbbb" elementFormDefault="qualified">
    <xsd:import namespace="http://schemas.microsoft.com/office/2006/documentManagement/types"/>
    <xsd:import namespace="http://schemas.microsoft.com/office/infopath/2007/PartnerControls"/>
    <xsd:element name="TaxCatchAll" ma:index="19" nillable="true" ma:displayName="Taxonomy Catch All Column" ma:hidden="true" ma:list="{e3ac19ad-e708-4eb4-b683-f81515613e9c}" ma:internalName="TaxCatchAll" ma:showField="CatchAllData" ma:web="e293f50e-b80d-400a-80a1-6226c80ebbbb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6609D94-9999-4B4D-84B5-EED471D29C1C}">
  <ds:schemaRefs>
    <ds:schemaRef ds:uri="http://schemas.microsoft.com/office/2006/metadata/properties"/>
    <ds:schemaRef ds:uri="http://schemas.microsoft.com/office/infopath/2007/PartnerControls"/>
    <ds:schemaRef ds:uri="c8ae1d7c-2bd3-44b1-9ec8-2a84712b19ec"/>
    <ds:schemaRef ds:uri="e293f50e-b80d-400a-80a1-6226c80ebbbb"/>
  </ds:schemaRefs>
</ds:datastoreItem>
</file>

<file path=customXml/itemProps2.xml><?xml version="1.0" encoding="utf-8"?>
<ds:datastoreItem xmlns:ds="http://schemas.openxmlformats.org/officeDocument/2006/customXml" ds:itemID="{C9644151-39E8-4516-B184-D6B118B66459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C2923481-9979-44D4-AB49-E079951A39A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c8ae1d7c-2bd3-44b1-9ec8-2a84712b19ec"/>
    <ds:schemaRef ds:uri="e293f50e-b80d-400a-80a1-6226c80ebbb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47D39067-F13C-4E03-B012-4561A7A54D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2</Pages>
  <Words>380</Words>
  <Characters>2207</Characters>
  <Application>Microsoft Office Word</Application>
  <DocSecurity>0</DocSecurity>
  <Lines>18</Lines>
  <Paragraphs>5</Paragraphs>
  <ScaleCrop>false</ScaleCrop>
  <Company/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Ragnar Kass - MKM</dc:creator>
  <cp:keywords/>
  <dc:description/>
  <cp:lastModifiedBy>Maria Sults - JUSTDIGI</cp:lastModifiedBy>
  <cp:revision>5</cp:revision>
  <cp:lastPrinted>2025-03-24T14:36:00Z</cp:lastPrinted>
  <dcterms:created xsi:type="dcterms:W3CDTF">2025-07-03T09:40:00Z</dcterms:created>
  <dcterms:modified xsi:type="dcterms:W3CDTF">2025-07-14T14:36:00Z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0x0101003E579B56BAECA84AA24CE2339784D7AE</vt:lpwstr>
  </property>
  <property fmtid="{D5CDD505-2E9C-101B-9397-08002B2CF9AE}" pid="3" name="Order">
    <vt:r8>1215400</vt:r8>
  </property>
  <property fmtid="{D5CDD505-2E9C-101B-9397-08002B2CF9AE}" pid="4" name="MSIP_Label_defa4170-0d19-0005-0004-bc88714345d2_Enabled">
    <vt:lpwstr>true</vt:lpwstr>
  </property>
  <property fmtid="{D5CDD505-2E9C-101B-9397-08002B2CF9AE}" pid="5" name="MSIP_Label_defa4170-0d19-0005-0004-bc88714345d2_SetDate">
    <vt:lpwstr>2024-07-29T12:38:21Z</vt:lpwstr>
  </property>
  <property fmtid="{D5CDD505-2E9C-101B-9397-08002B2CF9AE}" pid="6" name="MSIP_Label_defa4170-0d19-0005-0004-bc88714345d2_Method">
    <vt:lpwstr>Standard</vt:lpwstr>
  </property>
  <property fmtid="{D5CDD505-2E9C-101B-9397-08002B2CF9AE}" pid="7" name="MSIP_Label_defa4170-0d19-0005-0004-bc88714345d2_Name">
    <vt:lpwstr>defa4170-0d19-0005-0004-bc88714345d2</vt:lpwstr>
  </property>
  <property fmtid="{D5CDD505-2E9C-101B-9397-08002B2CF9AE}" pid="8" name="MSIP_Label_defa4170-0d19-0005-0004-bc88714345d2_SiteId">
    <vt:lpwstr>8fe098d2-428d-4bd4-9803-7195fe96f0e2</vt:lpwstr>
  </property>
  <property fmtid="{D5CDD505-2E9C-101B-9397-08002B2CF9AE}" pid="9" name="MSIP_Label_defa4170-0d19-0005-0004-bc88714345d2_ActionId">
    <vt:lpwstr>41294de9-8357-4c83-944a-5659da73fdaf</vt:lpwstr>
  </property>
  <property fmtid="{D5CDD505-2E9C-101B-9397-08002B2CF9AE}" pid="10" name="MSIP_Label_defa4170-0d19-0005-0004-bc88714345d2_ContentBits">
    <vt:lpwstr>0</vt:lpwstr>
  </property>
  <property fmtid="{D5CDD505-2E9C-101B-9397-08002B2CF9AE}" pid="11" name="MediaServiceImageTags">
    <vt:lpwstr/>
  </property>
</Properties>
</file>